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18AD" w:rsidRDefault="005A6764" w:rsidP="00A718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r>
        <w:rPr>
          <w:rFonts w:ascii="Times New Roman" w:hAnsi="Times New Roman" w:cs="Times New Roman"/>
          <w:sz w:val="24"/>
          <w:szCs w:val="24"/>
        </w:rPr>
        <w:t>МИНИСТЕРСТВО  ОБРАЗОВАНИЯ И НАУКИ</w:t>
      </w:r>
    </w:p>
    <w:p w:rsidR="00A718AD" w:rsidRDefault="005A6764" w:rsidP="00A718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r>
        <w:rPr>
          <w:rFonts w:ascii="Times New Roman" w:hAnsi="Times New Roman" w:cs="Times New Roman"/>
          <w:sz w:val="24"/>
          <w:szCs w:val="24"/>
        </w:rPr>
        <w:t>ТАМБОВСКОЙ ОБЛАСТИ</w:t>
      </w:r>
    </w:p>
    <w:p w:rsidR="00A718AD" w:rsidRDefault="005A6764" w:rsidP="00A718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r>
        <w:rPr>
          <w:rFonts w:ascii="Times New Roman" w:hAnsi="Times New Roman" w:cs="Times New Roman"/>
          <w:sz w:val="24"/>
          <w:szCs w:val="24"/>
        </w:rPr>
        <w:t xml:space="preserve">ТАМБОВСКОЕ ОБЛАСТНОЕ ГОСУДАРСТВЕННОЕ БЮДЖЕТНОЕ ПРОФЕССИОНАЛЬНОЕ  ОБРАЗОВАТЕЛЬНОЕ УЧРЕЖДЕНИЕ  </w:t>
      </w:r>
    </w:p>
    <w:p w:rsidR="00A718AD" w:rsidRDefault="005A6764" w:rsidP="00A718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r>
        <w:rPr>
          <w:rFonts w:ascii="Times New Roman" w:hAnsi="Times New Roman" w:cs="Times New Roman"/>
          <w:sz w:val="24"/>
          <w:szCs w:val="24"/>
        </w:rPr>
        <w:t>«УВАРОВСКИЙ  ПОЛИТЕХНИЧЕСКИЙ КОЛЛЕДЖ»</w:t>
      </w:r>
    </w:p>
    <w:p w:rsidR="00A718AD" w:rsidRDefault="00A718AD" w:rsidP="00A718AD">
      <w:pPr>
        <w:rPr>
          <w:rFonts w:ascii="Times New Roman" w:hAnsi="Times New Roman" w:cs="Times New Roman"/>
          <w:sz w:val="24"/>
          <w:szCs w:val="24"/>
        </w:rPr>
      </w:pPr>
    </w:p>
    <w:tbl>
      <w:tblPr>
        <w:tblW w:w="0" w:type="auto"/>
        <w:jc w:val="center"/>
        <w:tblLook w:val="01E0" w:firstRow="1" w:lastRow="1" w:firstColumn="1" w:lastColumn="1" w:noHBand="0" w:noVBand="0"/>
      </w:tblPr>
      <w:tblGrid>
        <w:gridCol w:w="4926"/>
        <w:gridCol w:w="4927"/>
      </w:tblGrid>
      <w:tr w:rsidR="00A718AD" w:rsidTr="005A6764">
        <w:trPr>
          <w:trHeight w:val="1781"/>
          <w:jc w:val="center"/>
        </w:trPr>
        <w:tc>
          <w:tcPr>
            <w:tcW w:w="4926" w:type="dxa"/>
            <w:hideMark/>
          </w:tcPr>
          <w:p w:rsidR="00A718AD" w:rsidRDefault="00A718AD" w:rsidP="009F69B8">
            <w:pPr>
              <w:rPr>
                <w:rFonts w:ascii="Times New Roman" w:hAnsi="Times New Roman" w:cs="Times New Roman"/>
                <w:sz w:val="24"/>
                <w:szCs w:val="24"/>
              </w:rPr>
            </w:pPr>
            <w:r>
              <w:rPr>
                <w:rFonts w:ascii="Times New Roman" w:hAnsi="Times New Roman" w:cs="Times New Roman"/>
                <w:sz w:val="24"/>
                <w:szCs w:val="24"/>
              </w:rPr>
              <w:t>Рассмотрено и одобрено</w:t>
            </w:r>
          </w:p>
          <w:p w:rsidR="00A718AD" w:rsidRDefault="00A718AD" w:rsidP="009F69B8">
            <w:pPr>
              <w:rPr>
                <w:rFonts w:ascii="Times New Roman" w:hAnsi="Times New Roman" w:cs="Times New Roman"/>
                <w:sz w:val="24"/>
                <w:szCs w:val="24"/>
              </w:rPr>
            </w:pPr>
            <w:r>
              <w:rPr>
                <w:rFonts w:ascii="Times New Roman" w:hAnsi="Times New Roman" w:cs="Times New Roman"/>
                <w:sz w:val="24"/>
                <w:szCs w:val="24"/>
              </w:rPr>
              <w:t xml:space="preserve">Предметно-цикловой комиссией </w:t>
            </w:r>
          </w:p>
          <w:p w:rsidR="00A718AD" w:rsidRDefault="00A718AD" w:rsidP="009F69B8">
            <w:pPr>
              <w:rPr>
                <w:rFonts w:ascii="Times New Roman" w:hAnsi="Times New Roman" w:cs="Times New Roman"/>
                <w:sz w:val="24"/>
                <w:szCs w:val="24"/>
              </w:rPr>
            </w:pPr>
            <w:r>
              <w:rPr>
                <w:rFonts w:ascii="Times New Roman" w:hAnsi="Times New Roman" w:cs="Times New Roman"/>
                <w:sz w:val="24"/>
                <w:szCs w:val="24"/>
              </w:rPr>
              <w:t>«Социальная сфера»</w:t>
            </w:r>
          </w:p>
          <w:p w:rsidR="00A718AD" w:rsidRDefault="00A718AD" w:rsidP="009F69B8">
            <w:pPr>
              <w:rPr>
                <w:rFonts w:ascii="Times New Roman" w:hAnsi="Times New Roman" w:cs="Times New Roman"/>
                <w:sz w:val="24"/>
                <w:szCs w:val="24"/>
              </w:rPr>
            </w:pPr>
            <w:r>
              <w:rPr>
                <w:rFonts w:ascii="Times New Roman" w:hAnsi="Times New Roman" w:cs="Times New Roman"/>
                <w:sz w:val="24"/>
                <w:szCs w:val="24"/>
              </w:rPr>
              <w:t>Протокол №_______________</w:t>
            </w:r>
          </w:p>
          <w:p w:rsidR="00A718AD" w:rsidRDefault="00A718AD" w:rsidP="009F69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от «__»_______________ 20__г.</w:t>
            </w:r>
          </w:p>
          <w:p w:rsidR="00A718AD" w:rsidRDefault="00A718AD" w:rsidP="009F69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Председатель ПЦК______Рыбакова Т.М.</w:t>
            </w:r>
          </w:p>
        </w:tc>
        <w:tc>
          <w:tcPr>
            <w:tcW w:w="4927" w:type="dxa"/>
            <w:hideMark/>
          </w:tcPr>
          <w:p w:rsidR="00A718AD" w:rsidRDefault="00A718AD" w:rsidP="009F69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4"/>
                <w:szCs w:val="24"/>
              </w:rPr>
            </w:pPr>
            <w:r>
              <w:rPr>
                <w:rFonts w:ascii="Times New Roman" w:hAnsi="Times New Roman" w:cs="Times New Roman"/>
                <w:sz w:val="24"/>
                <w:szCs w:val="24"/>
              </w:rPr>
              <w:t>УТВЕРЖДАЮ:</w:t>
            </w:r>
          </w:p>
          <w:p w:rsidR="00A718AD" w:rsidRDefault="00A718AD" w:rsidP="009F69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4"/>
                <w:szCs w:val="24"/>
              </w:rPr>
            </w:pPr>
            <w:r>
              <w:rPr>
                <w:rFonts w:ascii="Times New Roman" w:hAnsi="Times New Roman" w:cs="Times New Roman"/>
                <w:sz w:val="24"/>
                <w:szCs w:val="24"/>
              </w:rPr>
              <w:t>Зам.директора по УР</w:t>
            </w:r>
          </w:p>
          <w:p w:rsidR="00A718AD" w:rsidRDefault="00A718AD" w:rsidP="009F69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4"/>
                <w:szCs w:val="24"/>
              </w:rPr>
            </w:pPr>
            <w:r>
              <w:rPr>
                <w:rFonts w:ascii="Times New Roman" w:hAnsi="Times New Roman" w:cs="Times New Roman"/>
                <w:sz w:val="24"/>
                <w:szCs w:val="24"/>
              </w:rPr>
              <w:t>Кухарская  О.Б.</w:t>
            </w:r>
          </w:p>
          <w:p w:rsidR="00A718AD" w:rsidRDefault="00A718AD" w:rsidP="009F69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4"/>
                <w:szCs w:val="24"/>
              </w:rPr>
            </w:pPr>
            <w:r>
              <w:rPr>
                <w:rFonts w:ascii="Times New Roman" w:hAnsi="Times New Roman" w:cs="Times New Roman"/>
                <w:sz w:val="24"/>
                <w:szCs w:val="24"/>
              </w:rPr>
              <w:t>«__»_______________ 20__г.</w:t>
            </w:r>
          </w:p>
        </w:tc>
      </w:tr>
    </w:tbl>
    <w:p w:rsidR="00A718AD" w:rsidRDefault="00A718AD" w:rsidP="00A718AD">
      <w:pPr>
        <w:rPr>
          <w:rFonts w:ascii="Times New Roman" w:hAnsi="Times New Roman" w:cs="Times New Roman"/>
          <w:sz w:val="24"/>
          <w:szCs w:val="24"/>
        </w:rPr>
      </w:pPr>
    </w:p>
    <w:p w:rsidR="00A718AD" w:rsidRDefault="00A718AD" w:rsidP="00A718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rPr>
          <w:rFonts w:ascii="Times New Roman" w:hAnsi="Times New Roman" w:cs="Times New Roman"/>
          <w:b/>
          <w:bCs/>
          <w:caps/>
          <w:sz w:val="24"/>
          <w:szCs w:val="24"/>
        </w:rPr>
      </w:pPr>
    </w:p>
    <w:p w:rsidR="00A718AD" w:rsidRDefault="00A718AD" w:rsidP="00A718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b/>
          <w:bCs/>
          <w:caps/>
          <w:sz w:val="24"/>
          <w:szCs w:val="24"/>
        </w:rPr>
      </w:pPr>
    </w:p>
    <w:p w:rsidR="00A718AD" w:rsidRPr="005A6764" w:rsidRDefault="00A718AD" w:rsidP="005A6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bCs/>
          <w:caps/>
          <w:sz w:val="24"/>
          <w:szCs w:val="24"/>
        </w:rPr>
      </w:pPr>
      <w:r w:rsidRPr="0024510D">
        <w:rPr>
          <w:rFonts w:ascii="Times New Roman" w:hAnsi="Times New Roman" w:cs="Times New Roman"/>
          <w:bCs/>
          <w:caps/>
          <w:sz w:val="24"/>
          <w:szCs w:val="24"/>
        </w:rPr>
        <w:t>Рабочая ПРОГРАММа</w:t>
      </w:r>
      <w:r w:rsidR="005A6764">
        <w:rPr>
          <w:rFonts w:ascii="Times New Roman" w:hAnsi="Times New Roman" w:cs="Times New Roman"/>
          <w:bCs/>
          <w:caps/>
          <w:sz w:val="24"/>
          <w:szCs w:val="24"/>
        </w:rPr>
        <w:t xml:space="preserve"> </w:t>
      </w:r>
      <w:r>
        <w:rPr>
          <w:rFonts w:ascii="Times New Roman" w:hAnsi="Times New Roman" w:cs="Times New Roman"/>
          <w:caps/>
          <w:sz w:val="24"/>
          <w:szCs w:val="24"/>
        </w:rPr>
        <w:t>УЧЕБНОЙ ДИСЦИПЛИНЫ</w:t>
      </w:r>
    </w:p>
    <w:p w:rsidR="00A718AD" w:rsidRDefault="00A718AD" w:rsidP="00E71A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both"/>
        <w:rPr>
          <w:rFonts w:ascii="Times New Roman" w:hAnsi="Times New Roman" w:cs="Times New Roman"/>
          <w:bCs/>
          <w:caps/>
          <w:sz w:val="24"/>
          <w:szCs w:val="24"/>
        </w:rPr>
      </w:pPr>
    </w:p>
    <w:p w:rsidR="00A718AD" w:rsidRDefault="00A718AD" w:rsidP="005A6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bCs/>
          <w:caps/>
          <w:sz w:val="24"/>
          <w:szCs w:val="24"/>
        </w:rPr>
      </w:pPr>
      <w:r w:rsidRPr="00E71A55">
        <w:rPr>
          <w:rFonts w:ascii="Times New Roman" w:hAnsi="Times New Roman" w:cs="Times New Roman"/>
          <w:bCs/>
          <w:caps/>
          <w:sz w:val="24"/>
          <w:szCs w:val="24"/>
        </w:rPr>
        <w:t>ОП.15 «ПРАВОВ</w:t>
      </w:r>
      <w:r w:rsidR="00E71A55" w:rsidRPr="00E71A55">
        <w:rPr>
          <w:rFonts w:ascii="Times New Roman" w:hAnsi="Times New Roman" w:cs="Times New Roman"/>
          <w:bCs/>
          <w:caps/>
          <w:sz w:val="24"/>
          <w:szCs w:val="24"/>
        </w:rPr>
        <w:t xml:space="preserve">ЫЕ </w:t>
      </w:r>
      <w:r w:rsidR="00115D46" w:rsidRPr="00E71A55">
        <w:rPr>
          <w:rFonts w:ascii="Times New Roman" w:hAnsi="Times New Roman" w:cs="Times New Roman"/>
          <w:bCs/>
          <w:caps/>
          <w:sz w:val="24"/>
          <w:szCs w:val="24"/>
        </w:rPr>
        <w:t>ОСНОВЫ</w:t>
      </w:r>
      <w:r w:rsidRPr="00E71A55">
        <w:rPr>
          <w:rFonts w:ascii="Times New Roman" w:hAnsi="Times New Roman" w:cs="Times New Roman"/>
          <w:bCs/>
          <w:caps/>
          <w:sz w:val="24"/>
          <w:szCs w:val="24"/>
        </w:rPr>
        <w:t xml:space="preserve"> ПРОФЕССИОНАЛЬНОЙ ДЕЯТЕЛЬНОСТИ»</w:t>
      </w:r>
    </w:p>
    <w:p w:rsidR="005A6764" w:rsidRPr="00E71A55" w:rsidRDefault="005A6764" w:rsidP="005A6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bCs/>
          <w:caps/>
          <w:sz w:val="24"/>
          <w:szCs w:val="24"/>
        </w:rPr>
      </w:pPr>
    </w:p>
    <w:p w:rsidR="005A6764" w:rsidRPr="005A6764" w:rsidRDefault="005A6764" w:rsidP="005A6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bCs/>
          <w:caps/>
          <w:sz w:val="24"/>
          <w:szCs w:val="24"/>
        </w:rPr>
      </w:pPr>
      <w:r w:rsidRPr="005A6764">
        <w:rPr>
          <w:rFonts w:ascii="Times New Roman" w:hAnsi="Times New Roman" w:cs="Times New Roman"/>
          <w:bCs/>
          <w:caps/>
          <w:sz w:val="24"/>
          <w:szCs w:val="24"/>
        </w:rPr>
        <w:t>ПО ПРОГРАММЕ ПОДГОТОВКИ СПЕЦИАЛИСТОВ СРЕДНЕГО ЗВЕНА ПО СПЕЦИАЛЬНОСТИ СРЕДНЕГО ПРОФЕССИОНАЛЬНОГО ОБРАЗОВАНИЯ</w:t>
      </w:r>
    </w:p>
    <w:p w:rsidR="005A6764" w:rsidRPr="005A6764" w:rsidRDefault="005A6764" w:rsidP="005A6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bCs/>
          <w:caps/>
          <w:sz w:val="24"/>
          <w:szCs w:val="24"/>
        </w:rPr>
      </w:pPr>
    </w:p>
    <w:p w:rsidR="005A6764" w:rsidRPr="005A6764" w:rsidRDefault="005A6764" w:rsidP="005A6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b/>
          <w:bCs/>
          <w:caps/>
          <w:sz w:val="24"/>
          <w:szCs w:val="24"/>
        </w:rPr>
      </w:pPr>
    </w:p>
    <w:p w:rsidR="005A6764" w:rsidRPr="005A6764" w:rsidRDefault="005A6764" w:rsidP="005A6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bCs/>
          <w:caps/>
          <w:sz w:val="24"/>
          <w:szCs w:val="24"/>
        </w:rPr>
      </w:pPr>
      <w:r w:rsidRPr="005A6764">
        <w:rPr>
          <w:rFonts w:ascii="Times New Roman" w:hAnsi="Times New Roman" w:cs="Times New Roman"/>
          <w:bCs/>
          <w:caps/>
          <w:sz w:val="24"/>
          <w:szCs w:val="24"/>
        </w:rPr>
        <w:t>13.02.13 ЭКСПЛУАТАЦИЯ И ОБСЛУЖИВАНИЕ ЭЛЕКТРИЧЕСКОГО И ЭЛЕКТРОМЕХАНИЧЕСКОГО ОБОРУДОВАНИЯ (ПО ОТРАСЛЯМ)</w:t>
      </w:r>
    </w:p>
    <w:p w:rsidR="00A718AD" w:rsidRPr="00E71A55" w:rsidRDefault="00A718AD" w:rsidP="00E71A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caps/>
          <w:sz w:val="24"/>
          <w:szCs w:val="24"/>
        </w:rPr>
      </w:pPr>
    </w:p>
    <w:p w:rsidR="00A718AD" w:rsidRPr="00E628AD" w:rsidRDefault="00A718AD" w:rsidP="00E71A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caps/>
          <w:sz w:val="24"/>
          <w:szCs w:val="24"/>
        </w:rPr>
      </w:pPr>
    </w:p>
    <w:p w:rsidR="00A718AD" w:rsidRDefault="00A718AD" w:rsidP="00A718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sz w:val="24"/>
          <w:szCs w:val="24"/>
        </w:rPr>
      </w:pPr>
    </w:p>
    <w:p w:rsidR="00A718AD" w:rsidRDefault="00A718AD" w:rsidP="00A718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sz w:val="24"/>
          <w:szCs w:val="24"/>
        </w:rPr>
      </w:pPr>
    </w:p>
    <w:p w:rsidR="00A718AD" w:rsidRDefault="00A718AD" w:rsidP="00A718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sz w:val="24"/>
          <w:szCs w:val="24"/>
        </w:rPr>
      </w:pPr>
    </w:p>
    <w:p w:rsidR="00A718AD" w:rsidRDefault="00A718AD" w:rsidP="00A718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sz w:val="24"/>
          <w:szCs w:val="24"/>
        </w:rPr>
      </w:pPr>
    </w:p>
    <w:p w:rsidR="00A718AD" w:rsidRDefault="00A718AD" w:rsidP="00A718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sz w:val="24"/>
          <w:szCs w:val="24"/>
        </w:rPr>
      </w:pPr>
    </w:p>
    <w:p w:rsidR="00A718AD" w:rsidRDefault="00A718AD" w:rsidP="00A718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sz w:val="24"/>
          <w:szCs w:val="24"/>
        </w:rPr>
      </w:pPr>
    </w:p>
    <w:p w:rsidR="00A718AD" w:rsidRDefault="00A718AD" w:rsidP="00A718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sz w:val="24"/>
          <w:szCs w:val="24"/>
        </w:rPr>
      </w:pPr>
    </w:p>
    <w:p w:rsidR="00A718AD" w:rsidRDefault="00A718AD" w:rsidP="00A718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sz w:val="24"/>
          <w:szCs w:val="24"/>
        </w:rPr>
      </w:pPr>
    </w:p>
    <w:p w:rsidR="00A718AD" w:rsidRDefault="00A718AD" w:rsidP="00A718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sz w:val="24"/>
          <w:szCs w:val="24"/>
        </w:rPr>
      </w:pPr>
    </w:p>
    <w:p w:rsidR="00A718AD" w:rsidRDefault="00A718AD" w:rsidP="00A718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sz w:val="24"/>
          <w:szCs w:val="24"/>
        </w:rPr>
      </w:pPr>
    </w:p>
    <w:p w:rsidR="00A718AD" w:rsidRDefault="00A718AD" w:rsidP="00A718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sz w:val="24"/>
          <w:szCs w:val="24"/>
        </w:rPr>
      </w:pPr>
    </w:p>
    <w:p w:rsidR="00A718AD" w:rsidRDefault="00A718AD" w:rsidP="00A718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sz w:val="24"/>
          <w:szCs w:val="24"/>
        </w:rPr>
      </w:pPr>
    </w:p>
    <w:p w:rsidR="00A718AD" w:rsidRDefault="00A718AD" w:rsidP="00A718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sz w:val="24"/>
          <w:szCs w:val="24"/>
        </w:rPr>
      </w:pPr>
    </w:p>
    <w:p w:rsidR="00A718AD" w:rsidRDefault="00A718AD" w:rsidP="00A718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sz w:val="24"/>
          <w:szCs w:val="24"/>
        </w:rPr>
      </w:pPr>
    </w:p>
    <w:p w:rsidR="005A6764" w:rsidRDefault="005A6764" w:rsidP="00A718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sz w:val="24"/>
          <w:szCs w:val="24"/>
        </w:rPr>
      </w:pPr>
    </w:p>
    <w:p w:rsidR="005A6764" w:rsidRDefault="005A6764" w:rsidP="00A718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sz w:val="24"/>
          <w:szCs w:val="24"/>
        </w:rPr>
      </w:pPr>
    </w:p>
    <w:p w:rsidR="005A6764" w:rsidRDefault="005A6764" w:rsidP="00A718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sz w:val="24"/>
          <w:szCs w:val="24"/>
        </w:rPr>
      </w:pPr>
    </w:p>
    <w:p w:rsidR="005A6764" w:rsidRDefault="005A6764" w:rsidP="00A718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sz w:val="24"/>
          <w:szCs w:val="24"/>
        </w:rPr>
      </w:pPr>
    </w:p>
    <w:p w:rsidR="005A6764" w:rsidRDefault="005A6764" w:rsidP="00A718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sz w:val="24"/>
          <w:szCs w:val="24"/>
        </w:rPr>
      </w:pPr>
    </w:p>
    <w:p w:rsidR="005A6764" w:rsidRDefault="005A6764" w:rsidP="00A718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sz w:val="24"/>
          <w:szCs w:val="24"/>
        </w:rPr>
      </w:pPr>
    </w:p>
    <w:p w:rsidR="00A718AD" w:rsidRDefault="00A718AD" w:rsidP="00A718AD">
      <w:pPr>
        <w:pStyle w:val="2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A718AD" w:rsidRDefault="00A718AD" w:rsidP="00A718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sz w:val="24"/>
          <w:szCs w:val="24"/>
        </w:rPr>
      </w:pPr>
      <w:r>
        <w:rPr>
          <w:rFonts w:ascii="Times New Roman" w:hAnsi="Times New Roman" w:cs="Times New Roman"/>
          <w:sz w:val="24"/>
          <w:szCs w:val="24"/>
        </w:rPr>
        <w:t>2024 г.</w:t>
      </w:r>
    </w:p>
    <w:p w:rsidR="005A6764" w:rsidRDefault="005A6764" w:rsidP="00A718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sz w:val="24"/>
          <w:szCs w:val="24"/>
        </w:rPr>
      </w:pPr>
    </w:p>
    <w:p w:rsidR="005A6764" w:rsidRPr="005A6764" w:rsidRDefault="005A6764" w:rsidP="005A6764">
      <w:pPr>
        <w:jc w:val="both"/>
        <w:rPr>
          <w:rFonts w:ascii="Times New Roman" w:eastAsia="Calibri" w:hAnsi="Times New Roman" w:cs="Times New Roman"/>
          <w:bCs/>
          <w:sz w:val="24"/>
          <w:szCs w:val="24"/>
          <w:u w:val="single"/>
        </w:rPr>
      </w:pPr>
      <w:r w:rsidRPr="005A6764">
        <w:rPr>
          <w:rFonts w:ascii="Times New Roman" w:eastAsia="Calibri" w:hAnsi="Times New Roman" w:cs="Times New Roman"/>
          <w:sz w:val="24"/>
          <w:szCs w:val="24"/>
        </w:rPr>
        <w:lastRenderedPageBreak/>
        <w:t>Рабочая программа учебной дисциплины разработана на основе Федерального государственного образовательного стандарта (далее ФГОС),</w:t>
      </w:r>
      <w:r w:rsidRPr="005A6764">
        <w:rPr>
          <w:rFonts w:ascii="Times New Roman" w:eastAsia="Calibri" w:hAnsi="Times New Roman" w:cs="Times New Roman"/>
          <w:color w:val="000000"/>
          <w:sz w:val="24"/>
          <w:szCs w:val="24"/>
        </w:rPr>
        <w:t xml:space="preserve"> </w:t>
      </w:r>
      <w:r w:rsidRPr="005A6764">
        <w:rPr>
          <w:rFonts w:ascii="Times New Roman" w:eastAsia="Calibri" w:hAnsi="Times New Roman" w:cs="Times New Roman"/>
          <w:sz w:val="24"/>
          <w:szCs w:val="24"/>
        </w:rPr>
        <w:t>утвержденного Приказом Минобрнауки России №797 от 27.10.2023г. по специальности 13.02.13 «Эксплуатация и обслуживание электрического и электромеханического оборудования (по отраслям)», УГС 13.00.00 «</w:t>
      </w:r>
      <w:r w:rsidRPr="005A6764">
        <w:rPr>
          <w:rFonts w:ascii="Times New Roman" w:eastAsia="Calibri" w:hAnsi="Times New Roman" w:cs="Times New Roman"/>
          <w:color w:val="000000"/>
          <w:sz w:val="24"/>
          <w:szCs w:val="24"/>
        </w:rPr>
        <w:t>Электро- и теплоэнергетика»</w:t>
      </w:r>
    </w:p>
    <w:p w:rsidR="005A6764" w:rsidRPr="005A6764" w:rsidRDefault="005A6764" w:rsidP="005A6764">
      <w:pPr>
        <w:jc w:val="both"/>
        <w:rPr>
          <w:rFonts w:ascii="Times New Roman" w:eastAsia="Calibri" w:hAnsi="Times New Roman" w:cs="Times New Roman"/>
          <w:sz w:val="24"/>
          <w:szCs w:val="24"/>
          <w:u w:val="single"/>
        </w:rPr>
      </w:pPr>
    </w:p>
    <w:p w:rsidR="005A6764" w:rsidRPr="005A6764" w:rsidRDefault="005A6764" w:rsidP="005A6764">
      <w:pPr>
        <w:jc w:val="both"/>
        <w:rPr>
          <w:rFonts w:ascii="Times New Roman" w:eastAsia="Calibri" w:hAnsi="Times New Roman" w:cs="Times New Roman"/>
          <w:sz w:val="24"/>
          <w:szCs w:val="24"/>
        </w:rPr>
      </w:pPr>
    </w:p>
    <w:p w:rsidR="005A6764" w:rsidRPr="005A6764" w:rsidRDefault="005A6764" w:rsidP="005A6764">
      <w:pPr>
        <w:jc w:val="both"/>
        <w:rPr>
          <w:rFonts w:ascii="Times New Roman" w:eastAsia="Calibri" w:hAnsi="Times New Roman" w:cs="Times New Roman"/>
          <w:sz w:val="24"/>
          <w:szCs w:val="24"/>
        </w:rPr>
      </w:pPr>
      <w:r w:rsidRPr="005A6764">
        <w:rPr>
          <w:rFonts w:ascii="Times New Roman" w:eastAsia="Calibri" w:hAnsi="Times New Roman" w:cs="Times New Roman"/>
          <w:sz w:val="24"/>
          <w:szCs w:val="24"/>
        </w:rPr>
        <w:t>Организация-разработчик: ТОГБПОУ «Уваровский политехнический колледж»</w:t>
      </w:r>
    </w:p>
    <w:p w:rsidR="005A6764" w:rsidRPr="005A6764" w:rsidRDefault="005A6764" w:rsidP="005A6764">
      <w:pPr>
        <w:jc w:val="both"/>
        <w:rPr>
          <w:rFonts w:ascii="Times New Roman" w:eastAsia="Calibri" w:hAnsi="Times New Roman" w:cs="Times New Roman"/>
          <w:sz w:val="24"/>
          <w:szCs w:val="24"/>
        </w:rPr>
      </w:pPr>
    </w:p>
    <w:p w:rsidR="005A6764" w:rsidRPr="005A6764" w:rsidRDefault="005A6764" w:rsidP="005A6764">
      <w:pPr>
        <w:jc w:val="both"/>
        <w:rPr>
          <w:rFonts w:ascii="Calibri" w:eastAsia="Calibri" w:hAnsi="Calibri" w:cs="Times New Roman"/>
        </w:rPr>
      </w:pPr>
      <w:r w:rsidRPr="005A6764">
        <w:rPr>
          <w:rFonts w:ascii="Times New Roman" w:eastAsia="Calibri" w:hAnsi="Times New Roman" w:cs="Times New Roman"/>
          <w:sz w:val="24"/>
          <w:szCs w:val="24"/>
        </w:rPr>
        <w:t xml:space="preserve">Разработчик: </w:t>
      </w:r>
      <w:r>
        <w:rPr>
          <w:rFonts w:ascii="Times New Roman" w:eastAsia="Calibri" w:hAnsi="Times New Roman" w:cs="Times New Roman"/>
          <w:sz w:val="24"/>
          <w:szCs w:val="24"/>
        </w:rPr>
        <w:t>Латышева В.Н.</w:t>
      </w:r>
      <w:bookmarkStart w:id="0" w:name="_GoBack"/>
      <w:bookmarkEnd w:id="0"/>
      <w:r w:rsidRPr="005A6764">
        <w:rPr>
          <w:rFonts w:ascii="Times New Roman" w:eastAsia="Calibri" w:hAnsi="Times New Roman" w:cs="Times New Roman"/>
          <w:sz w:val="24"/>
          <w:szCs w:val="24"/>
        </w:rPr>
        <w:t xml:space="preserve">, преподаватель спецдисциплин </w:t>
      </w:r>
    </w:p>
    <w:p w:rsidR="005A6764" w:rsidRPr="005A6764" w:rsidRDefault="005A6764" w:rsidP="005A6764">
      <w:pPr>
        <w:spacing w:after="120"/>
        <w:jc w:val="center"/>
        <w:rPr>
          <w:rFonts w:ascii="Times New Roman" w:eastAsia="Times New Roman" w:hAnsi="Times New Roman" w:cs="Times New Roman"/>
          <w:sz w:val="24"/>
          <w:szCs w:val="24"/>
          <w:lang w:eastAsia="ru-RU"/>
        </w:rPr>
      </w:pPr>
    </w:p>
    <w:p w:rsidR="005A6764" w:rsidRDefault="005A6764">
      <w:pPr>
        <w:rPr>
          <w:rFonts w:ascii="Times New Roman" w:eastAsia="Segoe UI" w:hAnsi="Times New Roman" w:cs="Times New Roman"/>
          <w:bCs/>
          <w:caps/>
          <w:kern w:val="32"/>
          <w:sz w:val="24"/>
          <w:szCs w:val="24"/>
        </w:rPr>
      </w:pPr>
      <w:r>
        <w:rPr>
          <w:rFonts w:ascii="Times New Roman" w:eastAsia="Segoe UI" w:hAnsi="Times New Roman" w:cs="Times New Roman"/>
          <w:bCs/>
          <w:caps/>
          <w:kern w:val="32"/>
          <w:sz w:val="24"/>
          <w:szCs w:val="24"/>
        </w:rPr>
        <w:br w:type="page"/>
      </w:r>
    </w:p>
    <w:p w:rsidR="00F07A14" w:rsidRPr="008C36EE" w:rsidRDefault="00F07A14" w:rsidP="00F07A14">
      <w:pPr>
        <w:rPr>
          <w:rFonts w:ascii="Times New Roman" w:eastAsia="Segoe UI" w:hAnsi="Times New Roman" w:cs="Times New Roman"/>
          <w:bCs/>
          <w:caps/>
          <w:kern w:val="32"/>
          <w:sz w:val="24"/>
          <w:szCs w:val="24"/>
        </w:rPr>
      </w:pPr>
    </w:p>
    <w:p w:rsidR="00F07A14" w:rsidRPr="008C36EE" w:rsidRDefault="00F07A14" w:rsidP="00F07A14">
      <w:pPr>
        <w:keepNext/>
        <w:spacing w:after="120"/>
        <w:jc w:val="center"/>
        <w:outlineLvl w:val="0"/>
        <w:rPr>
          <w:rFonts w:ascii="Times New Roman" w:eastAsia="Segoe UI" w:hAnsi="Times New Roman" w:cs="Times New Roman"/>
          <w:b/>
          <w:bCs/>
          <w:caps/>
          <w:kern w:val="32"/>
          <w:sz w:val="24"/>
          <w:szCs w:val="24"/>
          <w:lang w:eastAsia="x-none"/>
        </w:rPr>
      </w:pPr>
      <w:r w:rsidRPr="008C36EE">
        <w:rPr>
          <w:rFonts w:ascii="Times New Roman" w:eastAsia="Segoe UI" w:hAnsi="Times New Roman" w:cs="Times New Roman"/>
          <w:b/>
          <w:bCs/>
          <w:caps/>
          <w:kern w:val="32"/>
          <w:sz w:val="24"/>
          <w:szCs w:val="24"/>
          <w:lang w:eastAsia="x-none"/>
        </w:rPr>
        <w:t>СОДЕРЖАНИЕ ПРОГРАММЫ</w:t>
      </w:r>
    </w:p>
    <w:p w:rsidR="00F07A14" w:rsidRPr="008C36EE" w:rsidRDefault="00F07A14" w:rsidP="00F07A14">
      <w:pPr>
        <w:tabs>
          <w:tab w:val="right" w:leader="dot" w:pos="9639"/>
        </w:tabs>
        <w:spacing w:before="120" w:line="276" w:lineRule="auto"/>
        <w:rPr>
          <w:rFonts w:eastAsiaTheme="minorEastAsia"/>
          <w:noProof/>
          <w:lang w:eastAsia="ru-RU"/>
        </w:rPr>
      </w:pPr>
      <w:r w:rsidRPr="008C36EE">
        <w:rPr>
          <w:rFonts w:ascii="Times New Roman" w:hAnsi="Times New Roman" w:cs="Times New Roman"/>
          <w:noProof/>
        </w:rPr>
        <w:fldChar w:fldCharType="begin"/>
      </w:r>
      <w:r w:rsidRPr="008C36EE">
        <w:rPr>
          <w:rFonts w:ascii="Times New Roman" w:hAnsi="Times New Roman" w:cs="Times New Roman"/>
          <w:noProof/>
        </w:rPr>
        <w:instrText xml:space="preserve"> TOC \h \z \t "Раздел 1;1;Раздел 1.1;2" </w:instrText>
      </w:r>
      <w:r w:rsidRPr="008C36EE">
        <w:rPr>
          <w:rFonts w:ascii="Times New Roman" w:hAnsi="Times New Roman" w:cs="Times New Roman"/>
          <w:noProof/>
        </w:rPr>
        <w:fldChar w:fldCharType="separate"/>
      </w:r>
      <w:hyperlink w:anchor="_Toc156825287" w:history="1">
        <w:r w:rsidRPr="008C36EE">
          <w:rPr>
            <w:rFonts w:ascii="Times New Roman" w:hAnsi="Times New Roman" w:cs="Times New Roman"/>
            <w:b/>
            <w:bCs/>
            <w:noProof/>
          </w:rPr>
          <w:t>СОДЕРЖАНИЕ ПРОГРАММЫ</w:t>
        </w:r>
        <w:r w:rsidRPr="008C36EE">
          <w:rPr>
            <w:rFonts w:ascii="Times New Roman" w:hAnsi="Times New Roman" w:cs="Times New Roman"/>
            <w:b/>
            <w:bCs/>
            <w:noProof/>
            <w:webHidden/>
          </w:rPr>
          <w:tab/>
          <w:t>2</w:t>
        </w:r>
      </w:hyperlink>
    </w:p>
    <w:p w:rsidR="00F07A14" w:rsidRPr="008C36EE" w:rsidRDefault="00AE34E9" w:rsidP="00F07A14">
      <w:pPr>
        <w:tabs>
          <w:tab w:val="right" w:leader="dot" w:pos="9639"/>
        </w:tabs>
        <w:spacing w:before="120" w:line="276" w:lineRule="auto"/>
        <w:rPr>
          <w:rFonts w:eastAsiaTheme="minorEastAsia"/>
          <w:noProof/>
          <w:lang w:eastAsia="ru-RU"/>
        </w:rPr>
      </w:pPr>
      <w:hyperlink w:anchor="_Toc156825288" w:history="1">
        <w:r w:rsidR="00F07A14" w:rsidRPr="008C36EE">
          <w:rPr>
            <w:rFonts w:ascii="Times New Roman" w:hAnsi="Times New Roman" w:cs="Times New Roman"/>
            <w:b/>
            <w:bCs/>
            <w:noProof/>
          </w:rPr>
          <w:t>1. Общая характеристика</w:t>
        </w:r>
        <w:r w:rsidR="00F07A14" w:rsidRPr="008C36EE">
          <w:rPr>
            <w:rFonts w:ascii="Times New Roman" w:hAnsi="Times New Roman" w:cs="Times New Roman"/>
            <w:b/>
            <w:bCs/>
            <w:noProof/>
            <w:webHidden/>
          </w:rPr>
          <w:tab/>
          <w:t>3</w:t>
        </w:r>
      </w:hyperlink>
    </w:p>
    <w:p w:rsidR="00F07A14" w:rsidRPr="008C36EE" w:rsidRDefault="00AE34E9" w:rsidP="00F07A14">
      <w:pPr>
        <w:tabs>
          <w:tab w:val="right" w:leader="dot" w:pos="9639"/>
        </w:tabs>
        <w:spacing w:before="120"/>
        <w:ind w:left="240"/>
        <w:rPr>
          <w:rFonts w:eastAsiaTheme="minorEastAsia"/>
          <w:noProof/>
          <w:lang w:eastAsia="ru-RU"/>
        </w:rPr>
      </w:pPr>
      <w:hyperlink w:anchor="_Toc156825289" w:history="1">
        <w:r w:rsidR="00F07A14" w:rsidRPr="008C36EE">
          <w:rPr>
            <w:rFonts w:ascii="Times New Roman" w:eastAsia="Times New Roman" w:hAnsi="Times New Roman" w:cs="Times New Roman"/>
            <w:noProof/>
            <w:sz w:val="24"/>
            <w:szCs w:val="24"/>
            <w:lang w:eastAsia="ru-RU"/>
          </w:rPr>
          <w:t>1.1. Цель и место дисциплины в структуре образовательной программы</w:t>
        </w:r>
        <w:r w:rsidR="00F07A14" w:rsidRPr="008C36EE">
          <w:rPr>
            <w:rFonts w:ascii="Times New Roman" w:eastAsia="Times New Roman" w:hAnsi="Times New Roman" w:cs="Times New Roman"/>
            <w:noProof/>
            <w:webHidden/>
            <w:sz w:val="24"/>
            <w:szCs w:val="24"/>
            <w:lang w:eastAsia="ru-RU"/>
          </w:rPr>
          <w:tab/>
          <w:t>3</w:t>
        </w:r>
      </w:hyperlink>
    </w:p>
    <w:p w:rsidR="00F07A14" w:rsidRPr="008C36EE" w:rsidRDefault="00AE34E9" w:rsidP="00F07A14">
      <w:pPr>
        <w:tabs>
          <w:tab w:val="right" w:leader="dot" w:pos="9639"/>
        </w:tabs>
        <w:spacing w:before="120" w:line="276" w:lineRule="auto"/>
        <w:ind w:left="240"/>
        <w:rPr>
          <w:rFonts w:ascii="Times New Roman" w:eastAsia="Times New Roman" w:hAnsi="Times New Roman" w:cs="Times New Roman"/>
          <w:noProof/>
          <w:sz w:val="24"/>
          <w:szCs w:val="24"/>
          <w:lang w:eastAsia="ru-RU"/>
        </w:rPr>
      </w:pPr>
      <w:hyperlink w:anchor="_Toc156825290" w:history="1">
        <w:r w:rsidR="00F07A14" w:rsidRPr="008C36EE">
          <w:rPr>
            <w:rFonts w:ascii="Times New Roman" w:eastAsia="Times New Roman" w:hAnsi="Times New Roman" w:cs="Times New Roman"/>
            <w:noProof/>
            <w:sz w:val="24"/>
            <w:szCs w:val="24"/>
            <w:lang w:eastAsia="ru-RU"/>
          </w:rPr>
          <w:t>1.2. Планируемые результаты освоения дисциплины</w:t>
        </w:r>
        <w:r w:rsidR="00F07A14" w:rsidRPr="008C36EE">
          <w:rPr>
            <w:rFonts w:ascii="Times New Roman" w:eastAsia="Times New Roman" w:hAnsi="Times New Roman" w:cs="Times New Roman"/>
            <w:noProof/>
            <w:webHidden/>
            <w:sz w:val="24"/>
            <w:szCs w:val="24"/>
            <w:lang w:eastAsia="ru-RU"/>
          </w:rPr>
          <w:tab/>
          <w:t>3</w:t>
        </w:r>
      </w:hyperlink>
    </w:p>
    <w:p w:rsidR="00F07A14" w:rsidRPr="008C36EE" w:rsidRDefault="00F07A14" w:rsidP="00F07A14">
      <w:pPr>
        <w:numPr>
          <w:ilvl w:val="1"/>
          <w:numId w:val="14"/>
        </w:numPr>
        <w:spacing w:before="120" w:after="120" w:line="276" w:lineRule="auto"/>
        <w:ind w:left="567"/>
        <w:contextualSpacing/>
        <w:rPr>
          <w:rFonts w:ascii="Times New Roman" w:hAnsi="Times New Roman" w:cs="Times New Roman"/>
          <w:sz w:val="24"/>
          <w:szCs w:val="24"/>
        </w:rPr>
      </w:pPr>
      <w:r w:rsidRPr="008C36EE">
        <w:rPr>
          <w:rFonts w:ascii="Times New Roman" w:hAnsi="Times New Roman" w:cs="Times New Roman"/>
          <w:sz w:val="24"/>
          <w:szCs w:val="24"/>
        </w:rPr>
        <w:t xml:space="preserve"> Обоснование часов вариативной части ОПОП-П………………………………………….5</w:t>
      </w:r>
    </w:p>
    <w:p w:rsidR="00F07A14" w:rsidRPr="008C36EE" w:rsidRDefault="00AE34E9" w:rsidP="00F07A14">
      <w:pPr>
        <w:tabs>
          <w:tab w:val="right" w:leader="dot" w:pos="9639"/>
        </w:tabs>
        <w:spacing w:before="120" w:line="276" w:lineRule="auto"/>
        <w:rPr>
          <w:rFonts w:eastAsiaTheme="minorEastAsia"/>
          <w:noProof/>
          <w:lang w:eastAsia="ru-RU"/>
        </w:rPr>
      </w:pPr>
      <w:hyperlink w:anchor="_Toc156825291" w:history="1">
        <w:r w:rsidR="00F07A14" w:rsidRPr="008C36EE">
          <w:rPr>
            <w:rFonts w:ascii="Times New Roman" w:hAnsi="Times New Roman" w:cs="Times New Roman"/>
            <w:b/>
            <w:bCs/>
            <w:noProof/>
          </w:rPr>
          <w:t>2. Структура и содержание ДИСЦИПЛИНЫ</w:t>
        </w:r>
        <w:r w:rsidR="00F07A14" w:rsidRPr="008C36EE">
          <w:rPr>
            <w:rFonts w:ascii="Times New Roman" w:hAnsi="Times New Roman" w:cs="Times New Roman"/>
            <w:b/>
            <w:bCs/>
            <w:noProof/>
            <w:webHidden/>
          </w:rPr>
          <w:tab/>
          <w:t>5</w:t>
        </w:r>
      </w:hyperlink>
    </w:p>
    <w:p w:rsidR="00F07A14" w:rsidRPr="008C36EE" w:rsidRDefault="00AE34E9" w:rsidP="00F07A14">
      <w:pPr>
        <w:tabs>
          <w:tab w:val="right" w:leader="dot" w:pos="9639"/>
        </w:tabs>
        <w:spacing w:before="120"/>
        <w:ind w:left="240"/>
        <w:rPr>
          <w:rFonts w:eastAsiaTheme="minorEastAsia"/>
          <w:noProof/>
          <w:lang w:eastAsia="ru-RU"/>
        </w:rPr>
      </w:pPr>
      <w:hyperlink w:anchor="_Toc156825292" w:history="1">
        <w:r w:rsidR="00F07A14" w:rsidRPr="008C36EE">
          <w:rPr>
            <w:rFonts w:ascii="Times New Roman" w:eastAsia="Times New Roman" w:hAnsi="Times New Roman" w:cs="Times New Roman"/>
            <w:noProof/>
            <w:sz w:val="24"/>
            <w:szCs w:val="24"/>
            <w:lang w:eastAsia="ru-RU"/>
          </w:rPr>
          <w:t>2.1. Трудоемкость освоения дисциплины</w:t>
        </w:r>
        <w:r w:rsidR="00F07A14" w:rsidRPr="008C36EE">
          <w:rPr>
            <w:rFonts w:ascii="Times New Roman" w:eastAsia="Times New Roman" w:hAnsi="Times New Roman" w:cs="Times New Roman"/>
            <w:noProof/>
            <w:webHidden/>
            <w:sz w:val="24"/>
            <w:szCs w:val="24"/>
            <w:lang w:eastAsia="ru-RU"/>
          </w:rPr>
          <w:tab/>
          <w:t>5</w:t>
        </w:r>
      </w:hyperlink>
    </w:p>
    <w:p w:rsidR="00F07A14" w:rsidRPr="008C36EE" w:rsidRDefault="00AE34E9" w:rsidP="00F07A14">
      <w:pPr>
        <w:tabs>
          <w:tab w:val="right" w:leader="dot" w:pos="9639"/>
        </w:tabs>
        <w:spacing w:before="120"/>
        <w:ind w:left="240"/>
        <w:rPr>
          <w:rFonts w:eastAsiaTheme="minorEastAsia"/>
          <w:noProof/>
          <w:lang w:eastAsia="ru-RU"/>
        </w:rPr>
      </w:pPr>
      <w:hyperlink w:anchor="_Toc156825293" w:history="1">
        <w:r w:rsidR="00F07A14" w:rsidRPr="008C36EE">
          <w:rPr>
            <w:rFonts w:ascii="Times New Roman" w:eastAsia="Times New Roman" w:hAnsi="Times New Roman" w:cs="Times New Roman"/>
            <w:noProof/>
            <w:sz w:val="24"/>
            <w:szCs w:val="24"/>
            <w:lang w:eastAsia="ru-RU"/>
          </w:rPr>
          <w:t>2.2. Содержание дисциплины</w:t>
        </w:r>
        <w:r w:rsidR="00F07A14" w:rsidRPr="008C36EE">
          <w:rPr>
            <w:rFonts w:ascii="Times New Roman" w:eastAsia="Times New Roman" w:hAnsi="Times New Roman" w:cs="Times New Roman"/>
            <w:noProof/>
            <w:webHidden/>
            <w:sz w:val="24"/>
            <w:szCs w:val="24"/>
            <w:lang w:eastAsia="ru-RU"/>
          </w:rPr>
          <w:tab/>
          <w:t>6</w:t>
        </w:r>
      </w:hyperlink>
    </w:p>
    <w:p w:rsidR="00F07A14" w:rsidRPr="008C36EE" w:rsidRDefault="00AE34E9" w:rsidP="00F07A14">
      <w:pPr>
        <w:tabs>
          <w:tab w:val="right" w:leader="dot" w:pos="9639"/>
        </w:tabs>
        <w:spacing w:before="120" w:line="276" w:lineRule="auto"/>
        <w:rPr>
          <w:rFonts w:eastAsiaTheme="minorEastAsia"/>
          <w:noProof/>
          <w:lang w:eastAsia="ru-RU"/>
        </w:rPr>
      </w:pPr>
      <w:hyperlink w:anchor="_Toc156825296" w:history="1">
        <w:r w:rsidR="00F07A14" w:rsidRPr="008C36EE">
          <w:rPr>
            <w:rFonts w:ascii="Times New Roman" w:hAnsi="Times New Roman" w:cs="Times New Roman"/>
            <w:b/>
            <w:bCs/>
            <w:noProof/>
          </w:rPr>
          <w:t>3. Условия реализации ДИСЦИПЛИНЫ</w:t>
        </w:r>
        <w:r w:rsidR="00F07A14" w:rsidRPr="008C36EE">
          <w:rPr>
            <w:rFonts w:ascii="Times New Roman" w:hAnsi="Times New Roman" w:cs="Times New Roman"/>
            <w:b/>
            <w:bCs/>
            <w:noProof/>
            <w:webHidden/>
          </w:rPr>
          <w:tab/>
          <w:t>10</w:t>
        </w:r>
      </w:hyperlink>
    </w:p>
    <w:p w:rsidR="00F07A14" w:rsidRPr="008C36EE" w:rsidRDefault="00AE34E9" w:rsidP="00F07A14">
      <w:pPr>
        <w:tabs>
          <w:tab w:val="right" w:leader="dot" w:pos="9639"/>
        </w:tabs>
        <w:spacing w:before="120"/>
        <w:ind w:left="240"/>
        <w:rPr>
          <w:rFonts w:eastAsiaTheme="minorEastAsia"/>
          <w:noProof/>
          <w:lang w:eastAsia="ru-RU"/>
        </w:rPr>
      </w:pPr>
      <w:hyperlink w:anchor="_Toc156825297" w:history="1">
        <w:r w:rsidR="00F07A14" w:rsidRPr="008C36EE">
          <w:rPr>
            <w:rFonts w:ascii="Times New Roman" w:eastAsia="Times New Roman" w:hAnsi="Times New Roman" w:cs="Times New Roman"/>
            <w:noProof/>
            <w:sz w:val="24"/>
            <w:szCs w:val="24"/>
            <w:lang w:eastAsia="ru-RU"/>
          </w:rPr>
          <w:t>3.1. Материально-техническое обеспечение</w:t>
        </w:r>
        <w:r w:rsidR="00F07A14" w:rsidRPr="008C36EE">
          <w:rPr>
            <w:rFonts w:ascii="Times New Roman" w:eastAsia="Times New Roman" w:hAnsi="Times New Roman" w:cs="Times New Roman"/>
            <w:noProof/>
            <w:webHidden/>
            <w:sz w:val="24"/>
            <w:szCs w:val="24"/>
            <w:lang w:eastAsia="ru-RU"/>
          </w:rPr>
          <w:tab/>
          <w:t>10</w:t>
        </w:r>
      </w:hyperlink>
    </w:p>
    <w:p w:rsidR="00F07A14" w:rsidRPr="008C36EE" w:rsidRDefault="00AE34E9" w:rsidP="00F07A14">
      <w:pPr>
        <w:tabs>
          <w:tab w:val="right" w:leader="dot" w:pos="9639"/>
        </w:tabs>
        <w:spacing w:before="120"/>
        <w:ind w:left="240"/>
        <w:rPr>
          <w:rFonts w:eastAsiaTheme="minorEastAsia"/>
          <w:noProof/>
          <w:lang w:eastAsia="ru-RU"/>
        </w:rPr>
      </w:pPr>
      <w:hyperlink w:anchor="_Toc156825298" w:history="1">
        <w:r w:rsidR="00F07A14" w:rsidRPr="008C36EE">
          <w:rPr>
            <w:rFonts w:ascii="Times New Roman" w:eastAsia="Times New Roman" w:hAnsi="Times New Roman" w:cs="Times New Roman"/>
            <w:noProof/>
            <w:sz w:val="24"/>
            <w:szCs w:val="24"/>
            <w:lang w:eastAsia="ru-RU"/>
          </w:rPr>
          <w:t>3.2. Учебно-методическое обеспечение</w:t>
        </w:r>
        <w:r w:rsidR="00F07A14" w:rsidRPr="008C36EE">
          <w:rPr>
            <w:rFonts w:ascii="Times New Roman" w:eastAsia="Times New Roman" w:hAnsi="Times New Roman" w:cs="Times New Roman"/>
            <w:noProof/>
            <w:webHidden/>
            <w:sz w:val="24"/>
            <w:szCs w:val="24"/>
            <w:lang w:eastAsia="ru-RU"/>
          </w:rPr>
          <w:tab/>
          <w:t>10</w:t>
        </w:r>
      </w:hyperlink>
    </w:p>
    <w:p w:rsidR="00F07A14" w:rsidRPr="008C36EE" w:rsidRDefault="00AE34E9" w:rsidP="00F07A14">
      <w:pPr>
        <w:tabs>
          <w:tab w:val="right" w:leader="dot" w:pos="9639"/>
        </w:tabs>
        <w:spacing w:before="120" w:line="276" w:lineRule="auto"/>
        <w:rPr>
          <w:rFonts w:eastAsiaTheme="minorEastAsia"/>
          <w:noProof/>
          <w:lang w:eastAsia="ru-RU"/>
        </w:rPr>
      </w:pPr>
      <w:hyperlink w:anchor="_Toc156825299" w:history="1">
        <w:r w:rsidR="00F07A14" w:rsidRPr="008C36EE">
          <w:rPr>
            <w:rFonts w:ascii="Times New Roman" w:hAnsi="Times New Roman" w:cs="Times New Roman"/>
            <w:b/>
            <w:bCs/>
            <w:noProof/>
          </w:rPr>
          <w:t>4. Контроль и оценка результатов  освоения ДИСЦИПЛИНЫ</w:t>
        </w:r>
        <w:r w:rsidR="00F07A14" w:rsidRPr="008C36EE">
          <w:rPr>
            <w:rFonts w:ascii="Times New Roman" w:hAnsi="Times New Roman" w:cs="Times New Roman"/>
            <w:b/>
            <w:bCs/>
            <w:noProof/>
            <w:webHidden/>
          </w:rPr>
          <w:tab/>
          <w:t>11</w:t>
        </w:r>
      </w:hyperlink>
    </w:p>
    <w:p w:rsidR="00F07A14" w:rsidRPr="008C36EE" w:rsidRDefault="00F07A14" w:rsidP="00F07A14">
      <w:pPr>
        <w:keepNext/>
        <w:spacing w:line="276" w:lineRule="auto"/>
        <w:outlineLvl w:val="0"/>
        <w:rPr>
          <w:rFonts w:ascii="Times New Roman" w:eastAsia="Segoe UI" w:hAnsi="Times New Roman" w:cs="Times New Roman"/>
          <w:caps/>
          <w:kern w:val="32"/>
          <w:sz w:val="24"/>
          <w:szCs w:val="24"/>
          <w:lang w:eastAsia="ru-RU"/>
        </w:rPr>
      </w:pPr>
      <w:r w:rsidRPr="008C36EE">
        <w:rPr>
          <w:rFonts w:ascii="Times New Roman" w:hAnsi="Times New Roman"/>
          <w:b/>
          <w:bCs/>
        </w:rPr>
        <w:fldChar w:fldCharType="end"/>
      </w:r>
    </w:p>
    <w:p w:rsidR="00F07A14" w:rsidRPr="008C36EE" w:rsidRDefault="00F07A14" w:rsidP="00F07A14">
      <w:pPr>
        <w:keepNext/>
        <w:spacing w:after="120"/>
        <w:outlineLvl w:val="0"/>
        <w:rPr>
          <w:rFonts w:ascii="Times New Roman" w:eastAsia="Segoe UI" w:hAnsi="Times New Roman" w:cs="Times New Roman"/>
          <w:bCs/>
          <w:caps/>
          <w:kern w:val="32"/>
          <w:sz w:val="24"/>
          <w:szCs w:val="24"/>
          <w:lang w:eastAsia="ru-RU"/>
        </w:rPr>
        <w:sectPr w:rsidR="00F07A14" w:rsidRPr="008C36EE" w:rsidSect="00502F97">
          <w:headerReference w:type="even" r:id="rId8"/>
          <w:headerReference w:type="default" r:id="rId9"/>
          <w:pgSz w:w="11906" w:h="16838"/>
          <w:pgMar w:top="1134" w:right="567" w:bottom="1134" w:left="1701" w:header="709" w:footer="709" w:gutter="0"/>
          <w:cols w:space="708"/>
          <w:docGrid w:linePitch="360"/>
        </w:sectPr>
      </w:pPr>
    </w:p>
    <w:p w:rsidR="00F07A14" w:rsidRPr="008C36EE" w:rsidRDefault="00F07A14" w:rsidP="00F07A14">
      <w:pPr>
        <w:keepNext/>
        <w:spacing w:after="120"/>
        <w:ind w:left="709"/>
        <w:jc w:val="center"/>
        <w:outlineLvl w:val="0"/>
        <w:rPr>
          <w:rFonts w:ascii="Times New Roman" w:eastAsia="Segoe UI" w:hAnsi="Times New Roman" w:cs="Times New Roman"/>
          <w:b/>
          <w:bCs/>
          <w:iCs/>
          <w:caps/>
          <w:kern w:val="32"/>
          <w:sz w:val="24"/>
          <w:szCs w:val="24"/>
          <w:lang w:eastAsia="ru-RU"/>
        </w:rPr>
      </w:pPr>
      <w:r w:rsidRPr="008C36EE">
        <w:rPr>
          <w:rFonts w:ascii="Times New Roman" w:eastAsia="Segoe UI" w:hAnsi="Times New Roman" w:cs="Times New Roman"/>
          <w:b/>
          <w:bCs/>
          <w:iCs/>
          <w:caps/>
          <w:kern w:val="32"/>
          <w:sz w:val="24"/>
          <w:szCs w:val="24"/>
          <w:lang w:eastAsia="ru-RU"/>
        </w:rPr>
        <w:lastRenderedPageBreak/>
        <w:t>1. Общая характеристика РАБОЧЕЙ ПРОГРАММЫ УЧЕБНОЙ ДИСЦИПЛИНЫ</w:t>
      </w:r>
    </w:p>
    <w:p w:rsidR="00F07A14" w:rsidRPr="008C36EE" w:rsidRDefault="00F07A14" w:rsidP="00F07A14">
      <w:pPr>
        <w:keepNext/>
        <w:spacing w:after="120"/>
        <w:ind w:left="709"/>
        <w:jc w:val="center"/>
        <w:outlineLvl w:val="0"/>
        <w:rPr>
          <w:rFonts w:ascii="Times New Roman" w:eastAsia="Segoe UI" w:hAnsi="Times New Roman" w:cs="Times New Roman"/>
          <w:b/>
          <w:bCs/>
          <w:iCs/>
          <w:caps/>
          <w:kern w:val="32"/>
          <w:sz w:val="24"/>
          <w:szCs w:val="24"/>
          <w:lang w:eastAsia="ru-RU"/>
        </w:rPr>
      </w:pPr>
      <w:r w:rsidRPr="008C36EE">
        <w:rPr>
          <w:rFonts w:ascii="Times New Roman" w:eastAsia="Segoe UI" w:hAnsi="Times New Roman" w:cs="Times New Roman"/>
          <w:b/>
          <w:bCs/>
          <w:kern w:val="32"/>
          <w:sz w:val="24"/>
          <w:szCs w:val="24"/>
          <w:lang w:eastAsia="ru-RU"/>
        </w:rPr>
        <w:t>ОП.</w:t>
      </w:r>
      <w:r>
        <w:rPr>
          <w:rFonts w:ascii="Times New Roman" w:eastAsia="Segoe UI" w:hAnsi="Times New Roman" w:cs="Times New Roman"/>
          <w:b/>
          <w:bCs/>
          <w:kern w:val="32"/>
          <w:sz w:val="24"/>
          <w:szCs w:val="24"/>
          <w:lang w:eastAsia="ru-RU"/>
        </w:rPr>
        <w:t>15</w:t>
      </w:r>
      <w:r w:rsidRPr="008C36EE">
        <w:rPr>
          <w:rFonts w:ascii="Times New Roman" w:eastAsia="Segoe UI" w:hAnsi="Times New Roman" w:cs="Times New Roman"/>
          <w:b/>
          <w:bCs/>
          <w:kern w:val="32"/>
          <w:sz w:val="24"/>
          <w:szCs w:val="24"/>
          <w:lang w:eastAsia="ru-RU"/>
        </w:rPr>
        <w:t xml:space="preserve"> «</w:t>
      </w:r>
      <w:r w:rsidRPr="008C36EE">
        <w:rPr>
          <w:rFonts w:ascii="Times New Roman" w:eastAsia="Segoe UI" w:hAnsi="Times New Roman" w:cs="Times New Roman"/>
          <w:b/>
          <w:bCs/>
          <w:spacing w:val="-1"/>
          <w:kern w:val="32"/>
          <w:sz w:val="24"/>
          <w:szCs w:val="24"/>
          <w:lang w:eastAsia="ru-RU"/>
        </w:rPr>
        <w:t>Правовые основы профессиональной деятельности»</w:t>
      </w:r>
    </w:p>
    <w:p w:rsidR="00F07A14" w:rsidRPr="008C36EE" w:rsidRDefault="00F07A14" w:rsidP="00F07A14">
      <w:pPr>
        <w:spacing w:line="276" w:lineRule="auto"/>
        <w:ind w:firstLine="567"/>
        <w:jc w:val="both"/>
        <w:outlineLvl w:val="1"/>
        <w:rPr>
          <w:rFonts w:ascii="Times New Roman" w:eastAsia="Segoe UI" w:hAnsi="Times New Roman" w:cs="Times New Roman"/>
          <w:b/>
          <w:bCs/>
          <w:sz w:val="24"/>
          <w:szCs w:val="24"/>
          <w:lang w:eastAsia="ru-RU"/>
        </w:rPr>
      </w:pPr>
      <w:r w:rsidRPr="008C36EE">
        <w:rPr>
          <w:rFonts w:ascii="Times New Roman" w:eastAsia="Segoe UI" w:hAnsi="Times New Roman" w:cs="Times New Roman"/>
          <w:b/>
          <w:bCs/>
          <w:sz w:val="24"/>
          <w:szCs w:val="24"/>
          <w:lang w:eastAsia="ru-RU"/>
        </w:rPr>
        <w:t>1.1. Цель и место дисциплины в структуре образовательной программы</w:t>
      </w:r>
    </w:p>
    <w:p w:rsidR="00F07A14" w:rsidRPr="008C36EE" w:rsidRDefault="00F07A14" w:rsidP="00F07A14">
      <w:pPr>
        <w:spacing w:line="276" w:lineRule="auto"/>
        <w:ind w:firstLine="709"/>
        <w:jc w:val="both"/>
        <w:rPr>
          <w:rFonts w:ascii="Times New Roman" w:eastAsia="Calibri" w:hAnsi="Times New Roman" w:cs="Times New Roman"/>
          <w:sz w:val="24"/>
          <w:szCs w:val="24"/>
        </w:rPr>
      </w:pPr>
      <w:r w:rsidRPr="008C36EE">
        <w:rPr>
          <w:rFonts w:ascii="Times New Roman" w:hAnsi="Times New Roman" w:cs="Times New Roman"/>
          <w:sz w:val="24"/>
          <w:szCs w:val="24"/>
        </w:rPr>
        <w:t>Цель дисциплины ОП.</w:t>
      </w:r>
      <w:r>
        <w:rPr>
          <w:rFonts w:ascii="Times New Roman" w:hAnsi="Times New Roman" w:cs="Times New Roman"/>
          <w:sz w:val="24"/>
          <w:szCs w:val="24"/>
        </w:rPr>
        <w:t>15</w:t>
      </w:r>
      <w:r w:rsidRPr="008C36EE">
        <w:rPr>
          <w:rFonts w:ascii="Times New Roman" w:hAnsi="Times New Roman" w:cs="Times New Roman"/>
          <w:sz w:val="24"/>
          <w:szCs w:val="24"/>
        </w:rPr>
        <w:t xml:space="preserve"> «</w:t>
      </w:r>
      <w:r w:rsidRPr="008C36EE">
        <w:rPr>
          <w:rFonts w:ascii="Times New Roman" w:hAnsi="Times New Roman" w:cs="Times New Roman"/>
          <w:spacing w:val="-1"/>
          <w:sz w:val="24"/>
          <w:szCs w:val="24"/>
        </w:rPr>
        <w:t xml:space="preserve">Правовые основы профессиональной деятельности» </w:t>
      </w:r>
      <w:ins w:id="1" w:author="Uvarovohk" w:date="2022-12-19T14:44:00Z">
        <w:r w:rsidRPr="008C36EE">
          <w:rPr>
            <w:rFonts w:ascii="Times New Roman" w:eastAsia="Calibri" w:hAnsi="Times New Roman" w:cs="Times New Roman"/>
            <w:sz w:val="24"/>
            <w:szCs w:val="24"/>
          </w:rPr>
          <w:t>дать представление о правах и ответственности в соответствии с</w:t>
        </w:r>
      </w:ins>
      <w:r w:rsidRPr="008C36EE">
        <w:rPr>
          <w:rFonts w:ascii="Times New Roman" w:eastAsia="Calibri" w:hAnsi="Times New Roman" w:cs="Times New Roman"/>
          <w:sz w:val="24"/>
          <w:szCs w:val="24"/>
        </w:rPr>
        <w:t xml:space="preserve"> </w:t>
      </w:r>
      <w:ins w:id="2" w:author="Uvarovohk" w:date="2022-12-19T14:44:00Z">
        <w:r w:rsidRPr="008C36EE">
          <w:rPr>
            <w:rFonts w:ascii="Times New Roman" w:eastAsia="Calibri" w:hAnsi="Times New Roman" w:cs="Times New Roman"/>
            <w:sz w:val="24"/>
            <w:szCs w:val="24"/>
          </w:rPr>
          <w:t>гражданским, гражданско-процессуальным и трудовым законодательством</w:t>
        </w:r>
      </w:ins>
      <w:r w:rsidRPr="008C36EE">
        <w:rPr>
          <w:rFonts w:ascii="Times New Roman" w:eastAsia="Calibri" w:hAnsi="Times New Roman" w:cs="Times New Roman"/>
          <w:sz w:val="24"/>
          <w:szCs w:val="24"/>
        </w:rPr>
        <w:t>.</w:t>
      </w:r>
    </w:p>
    <w:p w:rsidR="00F07A14" w:rsidRPr="008C36EE" w:rsidRDefault="00F07A14" w:rsidP="00F07A14">
      <w:pPr>
        <w:suppressAutoHyphens/>
        <w:spacing w:line="276" w:lineRule="auto"/>
        <w:ind w:firstLine="709"/>
        <w:jc w:val="both"/>
        <w:rPr>
          <w:rFonts w:ascii="Times New Roman" w:hAnsi="Times New Roman" w:cs="Times New Roman"/>
          <w:sz w:val="24"/>
          <w:szCs w:val="24"/>
        </w:rPr>
      </w:pPr>
      <w:r w:rsidRPr="008C36EE">
        <w:rPr>
          <w:rFonts w:ascii="Times New Roman" w:hAnsi="Times New Roman" w:cs="Times New Roman"/>
          <w:sz w:val="24"/>
          <w:szCs w:val="24"/>
        </w:rPr>
        <w:t>Дисциплина «ОП.</w:t>
      </w:r>
      <w:r>
        <w:rPr>
          <w:rFonts w:ascii="Times New Roman" w:hAnsi="Times New Roman" w:cs="Times New Roman"/>
          <w:sz w:val="24"/>
          <w:szCs w:val="24"/>
        </w:rPr>
        <w:t>15</w:t>
      </w:r>
      <w:r w:rsidRPr="008C36EE">
        <w:rPr>
          <w:rFonts w:ascii="Times New Roman" w:hAnsi="Times New Roman" w:cs="Times New Roman"/>
          <w:sz w:val="24"/>
          <w:szCs w:val="24"/>
        </w:rPr>
        <w:t xml:space="preserve"> </w:t>
      </w:r>
      <w:r w:rsidRPr="008C36EE">
        <w:rPr>
          <w:rFonts w:ascii="Times New Roman" w:hAnsi="Times New Roman" w:cs="Times New Roman"/>
          <w:spacing w:val="-1"/>
          <w:sz w:val="24"/>
          <w:szCs w:val="24"/>
        </w:rPr>
        <w:t>Правовые основы профессиональной деятельности»</w:t>
      </w:r>
      <w:r w:rsidRPr="008C36EE">
        <w:rPr>
          <w:rFonts w:ascii="Times New Roman" w:hAnsi="Times New Roman" w:cs="Times New Roman"/>
          <w:sz w:val="24"/>
          <w:szCs w:val="24"/>
        </w:rPr>
        <w:t xml:space="preserve"> включена в </w:t>
      </w:r>
      <w:r w:rsidRPr="008C36EE">
        <w:rPr>
          <w:rFonts w:ascii="Times New Roman" w:hAnsi="Times New Roman" w:cs="Times New Roman"/>
          <w:iCs/>
          <w:sz w:val="24"/>
          <w:szCs w:val="24"/>
        </w:rPr>
        <w:t>вариативную часть общепрофессионального цикла образовательной программы.</w:t>
      </w:r>
    </w:p>
    <w:p w:rsidR="00F07A14" w:rsidRPr="008C36EE" w:rsidRDefault="00F07A14" w:rsidP="00F07A14">
      <w:pPr>
        <w:spacing w:line="276" w:lineRule="auto"/>
        <w:ind w:firstLine="567"/>
        <w:jc w:val="both"/>
        <w:rPr>
          <w:lang w:eastAsia="nl-NL"/>
        </w:rPr>
      </w:pPr>
    </w:p>
    <w:p w:rsidR="00F07A14" w:rsidRPr="008C36EE" w:rsidRDefault="00F07A14" w:rsidP="00F07A14">
      <w:pPr>
        <w:spacing w:line="276" w:lineRule="auto"/>
        <w:outlineLvl w:val="1"/>
        <w:rPr>
          <w:rFonts w:ascii="Times New Roman" w:eastAsia="Segoe UI" w:hAnsi="Times New Roman" w:cs="Times New Roman"/>
          <w:b/>
          <w:bCs/>
          <w:sz w:val="24"/>
          <w:szCs w:val="24"/>
          <w:lang w:eastAsia="ru-RU"/>
        </w:rPr>
      </w:pPr>
      <w:r w:rsidRPr="008C36EE">
        <w:rPr>
          <w:rFonts w:ascii="Times New Roman" w:eastAsia="Segoe UI" w:hAnsi="Times New Roman" w:cs="Times New Roman"/>
          <w:bCs/>
          <w:sz w:val="24"/>
          <w:szCs w:val="24"/>
          <w:lang w:eastAsia="ru-RU"/>
        </w:rPr>
        <w:t xml:space="preserve">    </w:t>
      </w:r>
      <w:r w:rsidRPr="008C36EE">
        <w:rPr>
          <w:rFonts w:ascii="Times New Roman" w:eastAsia="Segoe UI" w:hAnsi="Times New Roman" w:cs="Times New Roman"/>
          <w:b/>
          <w:bCs/>
          <w:sz w:val="24"/>
          <w:szCs w:val="24"/>
          <w:lang w:eastAsia="ru-RU"/>
        </w:rPr>
        <w:t>1.2. Планируемые результаты освоения дисциплины</w:t>
      </w:r>
    </w:p>
    <w:p w:rsidR="00F07A14" w:rsidRPr="008C36EE" w:rsidRDefault="00F07A14" w:rsidP="00F07A14">
      <w:pPr>
        <w:spacing w:line="276" w:lineRule="auto"/>
        <w:ind w:firstLine="709"/>
        <w:jc w:val="both"/>
        <w:rPr>
          <w:rFonts w:ascii="Times New Roman" w:eastAsia="Times New Roman" w:hAnsi="Times New Roman" w:cs="Times New Roman"/>
          <w:sz w:val="24"/>
          <w:szCs w:val="24"/>
          <w:lang w:eastAsia="ru-RU"/>
        </w:rPr>
      </w:pPr>
      <w:r w:rsidRPr="008C36EE">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rsidR="00F07A14" w:rsidRPr="008C36EE" w:rsidRDefault="00F07A14" w:rsidP="00F07A14">
      <w:pPr>
        <w:spacing w:line="276" w:lineRule="auto"/>
        <w:ind w:firstLine="709"/>
        <w:rPr>
          <w:rFonts w:ascii="Times New Roman" w:hAnsi="Times New Roman" w:cs="Times New Roman"/>
          <w:bCs/>
          <w:sz w:val="24"/>
          <w:szCs w:val="24"/>
        </w:rPr>
      </w:pPr>
      <w:r w:rsidRPr="008C36EE">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0"/>
        <w:gridCol w:w="2380"/>
        <w:gridCol w:w="2398"/>
        <w:gridCol w:w="2284"/>
      </w:tblGrid>
      <w:tr w:rsidR="00F07A14" w:rsidRPr="008C36EE" w:rsidTr="00CC45D5">
        <w:tc>
          <w:tcPr>
            <w:tcW w:w="2538" w:type="dxa"/>
            <w:tcBorders>
              <w:top w:val="single" w:sz="4" w:space="0" w:color="auto"/>
              <w:left w:val="single" w:sz="4" w:space="0" w:color="auto"/>
              <w:right w:val="single" w:sz="4" w:space="0" w:color="auto"/>
            </w:tcBorders>
          </w:tcPr>
          <w:p w:rsidR="00F07A14" w:rsidRPr="008C36EE" w:rsidRDefault="00F07A14" w:rsidP="00CC45D5">
            <w:pPr>
              <w:rPr>
                <w:rFonts w:ascii="Times New Roman" w:hAnsi="Times New Roman" w:cs="Times New Roman"/>
                <w:sz w:val="24"/>
                <w:szCs w:val="24"/>
              </w:rPr>
            </w:pPr>
            <w:r w:rsidRPr="008C36EE">
              <w:rPr>
                <w:rFonts w:ascii="Times New Roman" w:hAnsi="Times New Roman" w:cs="Times New Roman"/>
                <w:sz w:val="24"/>
                <w:szCs w:val="24"/>
              </w:rPr>
              <w:t xml:space="preserve">Код ОК, ПК </w:t>
            </w:r>
          </w:p>
          <w:p w:rsidR="00F07A14" w:rsidRPr="008C36EE" w:rsidRDefault="00F07A14" w:rsidP="00CC45D5">
            <w:pPr>
              <w:rPr>
                <w:rFonts w:ascii="Times New Roman" w:hAnsi="Times New Roman" w:cs="Times New Roman"/>
                <w:sz w:val="24"/>
                <w:szCs w:val="24"/>
              </w:rPr>
            </w:pPr>
          </w:p>
        </w:tc>
        <w:tc>
          <w:tcPr>
            <w:tcW w:w="2397" w:type="dxa"/>
            <w:tcBorders>
              <w:top w:val="single" w:sz="4" w:space="0" w:color="auto"/>
              <w:left w:val="single" w:sz="4" w:space="0" w:color="auto"/>
              <w:right w:val="single" w:sz="4" w:space="0" w:color="auto"/>
            </w:tcBorders>
          </w:tcPr>
          <w:p w:rsidR="00F07A14" w:rsidRPr="008C36EE" w:rsidRDefault="00F07A14" w:rsidP="00CC45D5">
            <w:pPr>
              <w:jc w:val="center"/>
              <w:rPr>
                <w:rFonts w:ascii="Times New Roman" w:hAnsi="Times New Roman" w:cs="Times New Roman"/>
                <w:sz w:val="24"/>
                <w:szCs w:val="24"/>
              </w:rPr>
            </w:pPr>
            <w:r w:rsidRPr="008C36EE">
              <w:rPr>
                <w:rFonts w:ascii="Times New Roman" w:hAnsi="Times New Roman" w:cs="Times New Roman"/>
                <w:sz w:val="24"/>
                <w:szCs w:val="24"/>
              </w:rPr>
              <w:t>Уметь</w:t>
            </w:r>
          </w:p>
        </w:tc>
        <w:tc>
          <w:tcPr>
            <w:tcW w:w="2403" w:type="dxa"/>
            <w:tcBorders>
              <w:top w:val="single" w:sz="4" w:space="0" w:color="auto"/>
              <w:left w:val="single" w:sz="4" w:space="0" w:color="auto"/>
              <w:bottom w:val="single" w:sz="4" w:space="0" w:color="auto"/>
              <w:right w:val="single" w:sz="4" w:space="0" w:color="auto"/>
            </w:tcBorders>
            <w:shd w:val="clear" w:color="auto" w:fill="auto"/>
          </w:tcPr>
          <w:p w:rsidR="00F07A14" w:rsidRPr="008C36EE" w:rsidRDefault="00F07A14" w:rsidP="00CC45D5">
            <w:pPr>
              <w:jc w:val="center"/>
              <w:rPr>
                <w:rFonts w:ascii="Times New Roman" w:hAnsi="Times New Roman" w:cs="Times New Roman"/>
                <w:sz w:val="24"/>
                <w:szCs w:val="24"/>
              </w:rPr>
            </w:pPr>
            <w:r w:rsidRPr="008C36EE">
              <w:rPr>
                <w:rFonts w:ascii="Times New Roman" w:hAnsi="Times New Roman" w:cs="Times New Roman"/>
                <w:sz w:val="24"/>
                <w:szCs w:val="24"/>
              </w:rPr>
              <w:t>Знать</w:t>
            </w:r>
          </w:p>
        </w:tc>
        <w:tc>
          <w:tcPr>
            <w:tcW w:w="2382" w:type="dxa"/>
            <w:tcBorders>
              <w:top w:val="single" w:sz="4" w:space="0" w:color="auto"/>
              <w:left w:val="single" w:sz="4" w:space="0" w:color="auto"/>
              <w:bottom w:val="single" w:sz="4" w:space="0" w:color="auto"/>
              <w:right w:val="single" w:sz="4" w:space="0" w:color="auto"/>
            </w:tcBorders>
          </w:tcPr>
          <w:p w:rsidR="00F07A14" w:rsidRPr="008C36EE" w:rsidRDefault="00F07A14" w:rsidP="00CC45D5">
            <w:pPr>
              <w:jc w:val="center"/>
              <w:rPr>
                <w:rFonts w:ascii="Times New Roman" w:hAnsi="Times New Roman" w:cs="Times New Roman"/>
                <w:sz w:val="24"/>
                <w:szCs w:val="24"/>
              </w:rPr>
            </w:pPr>
            <w:r w:rsidRPr="008C36EE">
              <w:rPr>
                <w:rFonts w:ascii="Times New Roman" w:hAnsi="Times New Roman" w:cs="Times New Roman"/>
                <w:sz w:val="24"/>
                <w:szCs w:val="24"/>
              </w:rPr>
              <w:t xml:space="preserve">Владеть навыками </w:t>
            </w:r>
          </w:p>
        </w:tc>
      </w:tr>
      <w:tr w:rsidR="00F07A14" w:rsidRPr="008C36EE" w:rsidTr="00CC45D5">
        <w:tc>
          <w:tcPr>
            <w:tcW w:w="2538" w:type="dxa"/>
            <w:tcBorders>
              <w:top w:val="single" w:sz="4" w:space="0" w:color="auto"/>
              <w:left w:val="single" w:sz="4" w:space="0" w:color="auto"/>
              <w:right w:val="single" w:sz="4" w:space="0" w:color="auto"/>
            </w:tcBorders>
          </w:tcPr>
          <w:p w:rsidR="00F07A14" w:rsidRPr="008C36EE" w:rsidRDefault="00F07A14" w:rsidP="00CC45D5">
            <w:pPr>
              <w:rPr>
                <w:rFonts w:ascii="Times New Roman" w:hAnsi="Times New Roman" w:cs="Times New Roman"/>
                <w:bCs/>
              </w:rPr>
            </w:pPr>
            <w:r w:rsidRPr="008C36EE">
              <w:rPr>
                <w:rFonts w:ascii="Times New Roman" w:hAnsi="Times New Roman" w:cs="Times New Roman"/>
                <w:bCs/>
              </w:rPr>
              <w:t xml:space="preserve">ОК 01 </w:t>
            </w:r>
          </w:p>
          <w:p w:rsidR="00F07A14" w:rsidRPr="008C36EE" w:rsidRDefault="00F07A14" w:rsidP="00CC45D5">
            <w:pPr>
              <w:rPr>
                <w:rFonts w:ascii="Times New Roman" w:hAnsi="Times New Roman"/>
              </w:rPr>
            </w:pPr>
            <w:r w:rsidRPr="008C36EE">
              <w:rPr>
                <w:rFonts w:ascii="Times New Roman" w:hAnsi="Times New Roman"/>
              </w:rPr>
              <w:t>Выбирать способы решения задач профессиональной деятельности применительно к различным контекстам</w:t>
            </w:r>
          </w:p>
          <w:p w:rsidR="00F07A14" w:rsidRPr="008C36EE" w:rsidRDefault="00F07A14" w:rsidP="00CC45D5">
            <w:pPr>
              <w:rPr>
                <w:rFonts w:ascii="Times New Roman" w:hAnsi="Times New Roman"/>
              </w:rPr>
            </w:pPr>
          </w:p>
          <w:p w:rsidR="00F07A14" w:rsidRPr="008C36EE" w:rsidRDefault="00F07A14" w:rsidP="00CC45D5">
            <w:pPr>
              <w:rPr>
                <w:rFonts w:ascii="Times New Roman" w:hAnsi="Times New Roman" w:cs="Times New Roman"/>
                <w:bCs/>
              </w:rPr>
            </w:pPr>
          </w:p>
        </w:tc>
        <w:tc>
          <w:tcPr>
            <w:tcW w:w="2397" w:type="dxa"/>
            <w:tcBorders>
              <w:top w:val="single" w:sz="4" w:space="0" w:color="auto"/>
              <w:left w:val="single" w:sz="4" w:space="0" w:color="auto"/>
              <w:right w:val="single" w:sz="4" w:space="0" w:color="auto"/>
            </w:tcBorders>
          </w:tcPr>
          <w:p w:rsidR="00F07A14" w:rsidRPr="008C36EE" w:rsidRDefault="00F07A14" w:rsidP="00CC45D5">
            <w:pPr>
              <w:rPr>
                <w:rFonts w:ascii="Times New Roman" w:hAnsi="Times New Roman"/>
              </w:rPr>
            </w:pPr>
            <w:r w:rsidRPr="008C36EE">
              <w:rPr>
                <w:rFonts w:ascii="Times New Roman" w:hAnsi="Times New Roman"/>
              </w:rPr>
              <w:t>распознавать задачу и/или проблему в профессиональном и/или социальном контексте, анализировать и выделять её составные части,</w:t>
            </w:r>
          </w:p>
          <w:p w:rsidR="00F07A14" w:rsidRPr="008C36EE" w:rsidRDefault="00F07A14" w:rsidP="00CC45D5">
            <w:pPr>
              <w:rPr>
                <w:rFonts w:ascii="Times New Roman" w:hAnsi="Times New Roman"/>
              </w:rPr>
            </w:pPr>
            <w:r w:rsidRPr="008C36EE">
              <w:rPr>
                <w:rFonts w:ascii="Times New Roman" w:hAnsi="Times New Roman"/>
              </w:rPr>
              <w:t>определять этапы решения задачи, составлять план действия, реализовывать составленный план, определять необходимые ресурсы</w:t>
            </w:r>
          </w:p>
          <w:p w:rsidR="00F07A14" w:rsidRPr="008C36EE" w:rsidRDefault="00F07A14" w:rsidP="00CC45D5">
            <w:pPr>
              <w:rPr>
                <w:rFonts w:ascii="Times New Roman" w:hAnsi="Times New Roman" w:cs="Times New Roman"/>
                <w:bCs/>
              </w:rPr>
            </w:pPr>
            <w:r w:rsidRPr="008C36EE">
              <w:rPr>
                <w:rFonts w:ascii="Times New Roman" w:hAnsi="Times New Roman"/>
              </w:rPr>
              <w:t>выявлять и эффективно искать информацию, необходимую для решения задачи и/или проблемы</w:t>
            </w:r>
          </w:p>
        </w:tc>
        <w:tc>
          <w:tcPr>
            <w:tcW w:w="2403" w:type="dxa"/>
            <w:tcBorders>
              <w:top w:val="single" w:sz="4" w:space="0" w:color="auto"/>
              <w:left w:val="single" w:sz="4" w:space="0" w:color="auto"/>
              <w:bottom w:val="single" w:sz="4" w:space="0" w:color="auto"/>
              <w:right w:val="single" w:sz="4" w:space="0" w:color="auto"/>
            </w:tcBorders>
            <w:shd w:val="clear" w:color="auto" w:fill="auto"/>
          </w:tcPr>
          <w:p w:rsidR="00F07A14" w:rsidRPr="008C36EE" w:rsidRDefault="00F07A14" w:rsidP="00CC45D5">
            <w:pPr>
              <w:rPr>
                <w:rFonts w:ascii="Times New Roman" w:hAnsi="Times New Roman"/>
              </w:rPr>
            </w:pPr>
            <w:r w:rsidRPr="008C36EE">
              <w:rPr>
                <w:rFonts w:ascii="Times New Roman" w:hAnsi="Times New Roman"/>
              </w:rPr>
              <w:t>актуальный профессиональный и социальный контекст, в котором приходится работать и жить,</w:t>
            </w:r>
          </w:p>
          <w:p w:rsidR="00F07A14" w:rsidRPr="008C36EE" w:rsidRDefault="00F07A14" w:rsidP="00CC45D5">
            <w:pPr>
              <w:rPr>
                <w:rFonts w:ascii="Times New Roman" w:hAnsi="Times New Roman"/>
              </w:rPr>
            </w:pPr>
            <w:r w:rsidRPr="008C36EE">
              <w:rPr>
                <w:rFonts w:ascii="Times New Roman" w:hAnsi="Times New Roman"/>
              </w:rPr>
              <w:t>структуру плана для решения задач, алгоритмы выполнения работ в профессиональной и смежных областях,</w:t>
            </w:r>
          </w:p>
          <w:p w:rsidR="00F07A14" w:rsidRPr="008C36EE" w:rsidRDefault="00F07A14" w:rsidP="00CC45D5">
            <w:pPr>
              <w:rPr>
                <w:rFonts w:ascii="Times New Roman" w:hAnsi="Times New Roman"/>
              </w:rPr>
            </w:pPr>
            <w:r w:rsidRPr="008C36EE">
              <w:rPr>
                <w:rFonts w:ascii="Times New Roman" w:hAnsi="Times New Roman"/>
              </w:rPr>
              <w:t>основные источники информации и ресурсы для решения задач и/или проблем в профессиональном и/или социальном контексте,</w:t>
            </w:r>
          </w:p>
          <w:p w:rsidR="00F07A14" w:rsidRPr="008C36EE" w:rsidRDefault="00F07A14" w:rsidP="00CC45D5">
            <w:pPr>
              <w:rPr>
                <w:rFonts w:ascii="Times New Roman" w:hAnsi="Times New Roman"/>
              </w:rPr>
            </w:pPr>
            <w:r w:rsidRPr="008C36EE">
              <w:rPr>
                <w:rFonts w:ascii="Times New Roman" w:hAnsi="Times New Roman"/>
              </w:rPr>
              <w:t>методы работы в профессиональной и смежных сферах,</w:t>
            </w:r>
          </w:p>
          <w:p w:rsidR="00F07A14" w:rsidRPr="008C36EE" w:rsidRDefault="00F07A14" w:rsidP="00CC45D5">
            <w:pPr>
              <w:rPr>
                <w:rFonts w:ascii="Times New Roman" w:hAnsi="Times New Roman"/>
              </w:rPr>
            </w:pPr>
            <w:r w:rsidRPr="008C36EE">
              <w:rPr>
                <w:rFonts w:ascii="Times New Roman" w:hAnsi="Times New Roman"/>
              </w:rPr>
              <w:t>порядок оценки результатов решения задач профессиональной деятельности.</w:t>
            </w:r>
          </w:p>
        </w:tc>
        <w:tc>
          <w:tcPr>
            <w:tcW w:w="2382" w:type="dxa"/>
            <w:tcBorders>
              <w:top w:val="single" w:sz="4" w:space="0" w:color="auto"/>
              <w:left w:val="single" w:sz="4" w:space="0" w:color="auto"/>
              <w:bottom w:val="single" w:sz="4" w:space="0" w:color="auto"/>
              <w:right w:val="single" w:sz="4" w:space="0" w:color="auto"/>
            </w:tcBorders>
          </w:tcPr>
          <w:p w:rsidR="00F07A14" w:rsidRPr="008C36EE" w:rsidRDefault="00F07A14" w:rsidP="00CC45D5">
            <w:pPr>
              <w:jc w:val="center"/>
              <w:rPr>
                <w:rFonts w:ascii="Times New Roman" w:hAnsi="Times New Roman" w:cs="Times New Roman"/>
                <w:bCs/>
              </w:rPr>
            </w:pPr>
            <w:r w:rsidRPr="008C36EE">
              <w:rPr>
                <w:rFonts w:ascii="Times New Roman" w:hAnsi="Times New Roman" w:cs="Times New Roman"/>
                <w:bCs/>
              </w:rPr>
              <w:t>-</w:t>
            </w:r>
          </w:p>
        </w:tc>
      </w:tr>
      <w:tr w:rsidR="00F07A14" w:rsidRPr="008C36EE" w:rsidTr="00CC45D5">
        <w:tc>
          <w:tcPr>
            <w:tcW w:w="2538" w:type="dxa"/>
            <w:tcBorders>
              <w:top w:val="single" w:sz="4" w:space="0" w:color="auto"/>
              <w:left w:val="single" w:sz="4" w:space="0" w:color="auto"/>
              <w:right w:val="single" w:sz="4" w:space="0" w:color="auto"/>
            </w:tcBorders>
          </w:tcPr>
          <w:p w:rsidR="00F07A14" w:rsidRPr="008C36EE" w:rsidRDefault="00F07A14" w:rsidP="00CC45D5">
            <w:pPr>
              <w:rPr>
                <w:rFonts w:ascii="Times New Roman" w:hAnsi="Times New Roman" w:cs="Times New Roman"/>
                <w:bCs/>
              </w:rPr>
            </w:pPr>
            <w:r w:rsidRPr="008C36EE">
              <w:rPr>
                <w:rFonts w:ascii="Times New Roman" w:hAnsi="Times New Roman" w:cs="Times New Roman"/>
                <w:bCs/>
              </w:rPr>
              <w:t xml:space="preserve"> ОК 05</w:t>
            </w:r>
            <w:r w:rsidRPr="008C36EE">
              <w:rPr>
                <w:rFonts w:ascii="Times New Roman" w:hAnsi="Times New Roman"/>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F07A14" w:rsidRPr="008C36EE" w:rsidRDefault="00F07A14" w:rsidP="00CC45D5">
            <w:pPr>
              <w:jc w:val="both"/>
              <w:rPr>
                <w:rFonts w:ascii="Times New Roman" w:hAnsi="Times New Roman" w:cs="Times New Roman"/>
                <w:bCs/>
              </w:rPr>
            </w:pPr>
          </w:p>
        </w:tc>
        <w:tc>
          <w:tcPr>
            <w:tcW w:w="2397" w:type="dxa"/>
            <w:tcBorders>
              <w:top w:val="single" w:sz="4" w:space="0" w:color="auto"/>
              <w:left w:val="single" w:sz="4" w:space="0" w:color="auto"/>
              <w:right w:val="single" w:sz="4" w:space="0" w:color="auto"/>
            </w:tcBorders>
          </w:tcPr>
          <w:p w:rsidR="00F07A14" w:rsidRPr="008C36EE" w:rsidRDefault="00F07A14" w:rsidP="00CC45D5">
            <w:pPr>
              <w:rPr>
                <w:rFonts w:ascii="Times New Roman" w:hAnsi="Times New Roman"/>
                <w:b/>
              </w:rPr>
            </w:pPr>
            <w:r w:rsidRPr="008C36EE">
              <w:rPr>
                <w:rFonts w:ascii="Times New Roman" w:hAnsi="Times New Roman"/>
              </w:rPr>
              <w:t>- грамотно излагать свои мысли и оформлять документы по профессиональной тематике на государственном языке;</w:t>
            </w:r>
          </w:p>
          <w:p w:rsidR="00F07A14" w:rsidRPr="008C36EE" w:rsidRDefault="00F07A14" w:rsidP="00CC45D5">
            <w:pPr>
              <w:jc w:val="both"/>
              <w:rPr>
                <w:rFonts w:ascii="Times New Roman" w:hAnsi="Times New Roman" w:cs="Times New Roman"/>
                <w:bCs/>
              </w:rPr>
            </w:pPr>
            <w:r w:rsidRPr="008C36EE">
              <w:rPr>
                <w:rFonts w:ascii="Times New Roman" w:hAnsi="Times New Roman"/>
              </w:rPr>
              <w:t xml:space="preserve">-проявлять толерантность в </w:t>
            </w:r>
            <w:r w:rsidRPr="008C36EE">
              <w:rPr>
                <w:rFonts w:ascii="Times New Roman" w:hAnsi="Times New Roman"/>
              </w:rPr>
              <w:lastRenderedPageBreak/>
              <w:t>рабочем коллективе.</w:t>
            </w:r>
          </w:p>
        </w:tc>
        <w:tc>
          <w:tcPr>
            <w:tcW w:w="2403" w:type="dxa"/>
            <w:tcBorders>
              <w:top w:val="single" w:sz="4" w:space="0" w:color="auto"/>
              <w:left w:val="single" w:sz="4" w:space="0" w:color="auto"/>
              <w:bottom w:val="single" w:sz="4" w:space="0" w:color="auto"/>
              <w:right w:val="single" w:sz="4" w:space="0" w:color="auto"/>
            </w:tcBorders>
            <w:shd w:val="clear" w:color="auto" w:fill="auto"/>
          </w:tcPr>
          <w:p w:rsidR="00F07A14" w:rsidRPr="008C36EE" w:rsidRDefault="00F07A14" w:rsidP="00CC45D5">
            <w:pPr>
              <w:rPr>
                <w:rFonts w:ascii="Times New Roman" w:hAnsi="Times New Roman"/>
              </w:rPr>
            </w:pPr>
            <w:r w:rsidRPr="008C36EE">
              <w:rPr>
                <w:rFonts w:ascii="Times New Roman" w:hAnsi="Times New Roman"/>
              </w:rPr>
              <w:lastRenderedPageBreak/>
              <w:t>- правила оформления документов;</w:t>
            </w:r>
          </w:p>
          <w:p w:rsidR="00F07A14" w:rsidRPr="008C36EE" w:rsidRDefault="00F07A14" w:rsidP="00CC45D5">
            <w:pPr>
              <w:rPr>
                <w:rFonts w:ascii="Times New Roman" w:hAnsi="Times New Roman"/>
              </w:rPr>
            </w:pPr>
            <w:r w:rsidRPr="008C36EE">
              <w:rPr>
                <w:rFonts w:ascii="Times New Roman" w:hAnsi="Times New Roman"/>
              </w:rPr>
              <w:t>- правила построения устных сообщений;</w:t>
            </w:r>
          </w:p>
          <w:p w:rsidR="00F07A14" w:rsidRPr="008C36EE" w:rsidRDefault="00F07A14" w:rsidP="00CC45D5">
            <w:pPr>
              <w:rPr>
                <w:rFonts w:ascii="Times New Roman" w:hAnsi="Times New Roman" w:cs="Times New Roman"/>
                <w:bCs/>
              </w:rPr>
            </w:pPr>
            <w:r w:rsidRPr="008C36EE">
              <w:rPr>
                <w:rFonts w:ascii="Times New Roman" w:hAnsi="Times New Roman"/>
              </w:rPr>
              <w:t>- особенности социального и культурного контекста</w:t>
            </w:r>
          </w:p>
        </w:tc>
        <w:tc>
          <w:tcPr>
            <w:tcW w:w="2382" w:type="dxa"/>
            <w:tcBorders>
              <w:top w:val="single" w:sz="4" w:space="0" w:color="auto"/>
              <w:left w:val="single" w:sz="4" w:space="0" w:color="auto"/>
              <w:bottom w:val="single" w:sz="4" w:space="0" w:color="auto"/>
              <w:right w:val="single" w:sz="4" w:space="0" w:color="auto"/>
            </w:tcBorders>
          </w:tcPr>
          <w:p w:rsidR="00F07A14" w:rsidRPr="008C36EE" w:rsidRDefault="00F07A14" w:rsidP="00CC45D5">
            <w:pPr>
              <w:jc w:val="center"/>
              <w:rPr>
                <w:rFonts w:ascii="Times New Roman" w:hAnsi="Times New Roman" w:cs="Times New Roman"/>
                <w:bCs/>
              </w:rPr>
            </w:pPr>
            <w:r w:rsidRPr="008C36EE">
              <w:rPr>
                <w:rFonts w:ascii="Times New Roman" w:hAnsi="Times New Roman" w:cs="Times New Roman"/>
                <w:bCs/>
              </w:rPr>
              <w:t>-</w:t>
            </w:r>
          </w:p>
        </w:tc>
      </w:tr>
      <w:tr w:rsidR="00F07A14" w:rsidRPr="008C36EE" w:rsidTr="00CC45D5">
        <w:tc>
          <w:tcPr>
            <w:tcW w:w="2538" w:type="dxa"/>
            <w:tcBorders>
              <w:top w:val="single" w:sz="4" w:space="0" w:color="auto"/>
              <w:left w:val="single" w:sz="4" w:space="0" w:color="auto"/>
              <w:right w:val="single" w:sz="4" w:space="0" w:color="auto"/>
            </w:tcBorders>
          </w:tcPr>
          <w:p w:rsidR="00F07A14" w:rsidRDefault="00F07A14" w:rsidP="00D80FCB">
            <w:pPr>
              <w:rPr>
                <w:rFonts w:ascii="Times New Roman" w:hAnsi="Times New Roman" w:cs="Times New Roman"/>
                <w:bCs/>
              </w:rPr>
            </w:pPr>
            <w:r w:rsidRPr="008C36EE">
              <w:rPr>
                <w:rFonts w:ascii="Times New Roman" w:hAnsi="Times New Roman" w:cs="Times New Roman"/>
                <w:bCs/>
              </w:rPr>
              <w:lastRenderedPageBreak/>
              <w:t>ОК 06</w:t>
            </w:r>
          </w:p>
          <w:p w:rsidR="00D80FCB" w:rsidRPr="00D80FCB" w:rsidRDefault="00D80FCB" w:rsidP="00D80FCB">
            <w:pPr>
              <w:rPr>
                <w:rFonts w:ascii="Times New Roman" w:hAnsi="Times New Roman" w:cs="Times New Roman"/>
                <w:bCs/>
              </w:rPr>
            </w:pPr>
            <w:r w:rsidRPr="00D80FCB">
              <w:rPr>
                <w:rFonts w:ascii="Times New Roman" w:eastAsia="Segoe UI" w:hAnsi="Times New Roman" w:cs="Times New Roman"/>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397" w:type="dxa"/>
            <w:tcBorders>
              <w:top w:val="single" w:sz="4" w:space="0" w:color="auto"/>
              <w:left w:val="single" w:sz="4" w:space="0" w:color="auto"/>
              <w:right w:val="single" w:sz="4" w:space="0" w:color="auto"/>
            </w:tcBorders>
          </w:tcPr>
          <w:p w:rsidR="00F07A14" w:rsidRPr="008C36EE" w:rsidRDefault="00F07A14" w:rsidP="00CC45D5">
            <w:pPr>
              <w:rPr>
                <w:rFonts w:ascii="Times New Roman" w:hAnsi="Times New Roman" w:cs="Times New Roman"/>
              </w:rPr>
            </w:pPr>
            <w:r w:rsidRPr="008C36EE">
              <w:rPr>
                <w:rFonts w:ascii="Times New Roman" w:hAnsi="Times New Roman"/>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403" w:type="dxa"/>
            <w:tcBorders>
              <w:top w:val="single" w:sz="4" w:space="0" w:color="auto"/>
              <w:left w:val="single" w:sz="4" w:space="0" w:color="auto"/>
              <w:bottom w:val="single" w:sz="4" w:space="0" w:color="auto"/>
              <w:right w:val="single" w:sz="4" w:space="0" w:color="auto"/>
            </w:tcBorders>
            <w:shd w:val="clear" w:color="auto" w:fill="auto"/>
          </w:tcPr>
          <w:p w:rsidR="00F07A14" w:rsidRPr="008C36EE" w:rsidRDefault="00F07A14" w:rsidP="00CC45D5">
            <w:pPr>
              <w:jc w:val="both"/>
              <w:rPr>
                <w:rFonts w:ascii="Times New Roman" w:hAnsi="Times New Roman"/>
              </w:rPr>
            </w:pPr>
            <w:r w:rsidRPr="008C36EE">
              <w:rPr>
                <w:rFonts w:ascii="Times New Roman" w:hAnsi="Times New Roman"/>
              </w:rPr>
              <w:t>проявлять гражданско-патриотическую позицию, демонстрировать осознанное поведение</w:t>
            </w:r>
          </w:p>
          <w:p w:rsidR="00F07A14" w:rsidRPr="008C36EE" w:rsidRDefault="00F07A14" w:rsidP="00CC45D5">
            <w:pPr>
              <w:jc w:val="both"/>
              <w:rPr>
                <w:rFonts w:ascii="Times New Roman" w:hAnsi="Times New Roman" w:cs="Times New Roman"/>
              </w:rPr>
            </w:pPr>
            <w:r w:rsidRPr="008C36EE">
              <w:rPr>
                <w:rFonts w:ascii="Times New Roman" w:hAnsi="Times New Roman"/>
              </w:rPr>
              <w:t>описывать значимость своей специальности, применять стандарты антикоррупционного поведения.</w:t>
            </w:r>
          </w:p>
        </w:tc>
        <w:tc>
          <w:tcPr>
            <w:tcW w:w="2382" w:type="dxa"/>
            <w:tcBorders>
              <w:top w:val="single" w:sz="4" w:space="0" w:color="auto"/>
              <w:left w:val="single" w:sz="4" w:space="0" w:color="auto"/>
              <w:bottom w:val="single" w:sz="4" w:space="0" w:color="auto"/>
              <w:right w:val="single" w:sz="4" w:space="0" w:color="auto"/>
            </w:tcBorders>
          </w:tcPr>
          <w:p w:rsidR="00F07A14" w:rsidRPr="008C36EE" w:rsidRDefault="00F07A14" w:rsidP="00CC45D5">
            <w:pPr>
              <w:jc w:val="center"/>
              <w:rPr>
                <w:rFonts w:ascii="Times New Roman" w:hAnsi="Times New Roman" w:cs="Times New Roman"/>
                <w:bCs/>
              </w:rPr>
            </w:pPr>
            <w:r w:rsidRPr="008C36EE">
              <w:rPr>
                <w:rFonts w:ascii="Times New Roman" w:hAnsi="Times New Roman" w:cs="Times New Roman"/>
                <w:bCs/>
              </w:rPr>
              <w:t>-</w:t>
            </w:r>
          </w:p>
        </w:tc>
      </w:tr>
      <w:tr w:rsidR="00F07A14" w:rsidRPr="008C36EE" w:rsidTr="00CC45D5">
        <w:trPr>
          <w:trHeight w:val="7153"/>
        </w:trPr>
        <w:tc>
          <w:tcPr>
            <w:tcW w:w="2538" w:type="dxa"/>
            <w:tcBorders>
              <w:top w:val="single" w:sz="4" w:space="0" w:color="auto"/>
              <w:left w:val="single" w:sz="4" w:space="0" w:color="auto"/>
              <w:bottom w:val="single" w:sz="4" w:space="0" w:color="auto"/>
              <w:right w:val="single" w:sz="4" w:space="0" w:color="auto"/>
            </w:tcBorders>
          </w:tcPr>
          <w:p w:rsidR="00F07A14" w:rsidRPr="008C36EE" w:rsidRDefault="00F07A14" w:rsidP="00CC45D5">
            <w:pPr>
              <w:rPr>
                <w:rFonts w:ascii="Times New Roman" w:hAnsi="Times New Roman" w:cs="Times New Roman"/>
                <w:bCs/>
              </w:rPr>
            </w:pPr>
            <w:r w:rsidRPr="008C36EE">
              <w:rPr>
                <w:rFonts w:ascii="Times New Roman" w:hAnsi="Times New Roman" w:cs="Times New Roman"/>
                <w:bCs/>
              </w:rPr>
              <w:t>ОК 09</w:t>
            </w:r>
          </w:p>
          <w:p w:rsidR="00F07A14" w:rsidRPr="008C36EE" w:rsidRDefault="00F07A14" w:rsidP="00CC45D5">
            <w:pPr>
              <w:rPr>
                <w:rFonts w:ascii="Times New Roman" w:hAnsi="Times New Roman" w:cs="Times New Roman"/>
                <w:bCs/>
              </w:rPr>
            </w:pPr>
            <w:r w:rsidRPr="008C36EE">
              <w:rPr>
                <w:rFonts w:ascii="Times New Roman" w:hAnsi="Times New Roman"/>
              </w:rPr>
              <w:t>Пользоваться профессиональной документацией на государственном и иностранном языках</w:t>
            </w:r>
          </w:p>
        </w:tc>
        <w:tc>
          <w:tcPr>
            <w:tcW w:w="2397" w:type="dxa"/>
            <w:tcBorders>
              <w:top w:val="single" w:sz="4" w:space="0" w:color="auto"/>
              <w:left w:val="single" w:sz="4" w:space="0" w:color="auto"/>
              <w:bottom w:val="single" w:sz="4" w:space="0" w:color="auto"/>
              <w:right w:val="single" w:sz="4" w:space="0" w:color="auto"/>
            </w:tcBorders>
          </w:tcPr>
          <w:p w:rsidR="00F07A14" w:rsidRPr="008C36EE" w:rsidRDefault="00F07A14" w:rsidP="00CC45D5">
            <w:pPr>
              <w:rPr>
                <w:rFonts w:ascii="Times New Roman" w:hAnsi="Times New Roman"/>
              </w:rPr>
            </w:pPr>
            <w:r w:rsidRPr="008C36EE">
              <w:rPr>
                <w:rFonts w:ascii="Times New Roman" w:hAnsi="Times New Roman"/>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F07A14" w:rsidRPr="008C36EE" w:rsidRDefault="00F07A14" w:rsidP="00CC45D5">
            <w:pPr>
              <w:rPr>
                <w:rFonts w:ascii="Times New Roman" w:hAnsi="Times New Roman"/>
              </w:rPr>
            </w:pPr>
            <w:r w:rsidRPr="008C36EE">
              <w:rPr>
                <w:rFonts w:ascii="Times New Roman" w:hAnsi="Times New Roman"/>
              </w:rPr>
              <w:t>участвовать в диалогах на знакомые общие и профессиональные темы,</w:t>
            </w:r>
          </w:p>
          <w:p w:rsidR="00F07A14" w:rsidRPr="008C36EE" w:rsidRDefault="00F07A14" w:rsidP="00CC45D5">
            <w:pPr>
              <w:rPr>
                <w:rFonts w:ascii="Times New Roman" w:hAnsi="Times New Roman"/>
              </w:rPr>
            </w:pPr>
            <w:r w:rsidRPr="008C36EE">
              <w:rPr>
                <w:rFonts w:ascii="Times New Roman" w:hAnsi="Times New Roman"/>
              </w:rPr>
              <w:t xml:space="preserve">строить простые высказывания о себе и о своей профессиональной деятельности, </w:t>
            </w:r>
          </w:p>
          <w:p w:rsidR="00F07A14" w:rsidRPr="008C36EE" w:rsidRDefault="00F07A14" w:rsidP="00CC45D5">
            <w:pPr>
              <w:rPr>
                <w:rFonts w:ascii="Times New Roman" w:hAnsi="Times New Roman"/>
              </w:rPr>
            </w:pPr>
            <w:r w:rsidRPr="008C36EE">
              <w:rPr>
                <w:rFonts w:ascii="Times New Roman" w:hAnsi="Times New Roman"/>
              </w:rPr>
              <w:t>кратко обосновывать свои действия, писать простые связные сообщения на знакомые или интересующие профессиональные темы.</w:t>
            </w:r>
          </w:p>
        </w:tc>
        <w:tc>
          <w:tcPr>
            <w:tcW w:w="2403" w:type="dxa"/>
            <w:tcBorders>
              <w:top w:val="single" w:sz="4" w:space="0" w:color="auto"/>
              <w:left w:val="single" w:sz="4" w:space="0" w:color="auto"/>
              <w:bottom w:val="single" w:sz="4" w:space="0" w:color="auto"/>
              <w:right w:val="single" w:sz="4" w:space="0" w:color="auto"/>
            </w:tcBorders>
            <w:shd w:val="clear" w:color="auto" w:fill="auto"/>
          </w:tcPr>
          <w:p w:rsidR="00F07A14" w:rsidRPr="008C36EE" w:rsidRDefault="00F07A14" w:rsidP="00CC45D5">
            <w:pPr>
              <w:jc w:val="both"/>
              <w:rPr>
                <w:rFonts w:ascii="Times New Roman" w:hAnsi="Times New Roman" w:cs="Times New Roman"/>
                <w:bCs/>
              </w:rPr>
            </w:pPr>
            <w:r w:rsidRPr="008C36EE">
              <w:rPr>
                <w:rFonts w:ascii="Times New Roman" w:hAnsi="Times New Roman"/>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c>
          <w:tcPr>
            <w:tcW w:w="2382" w:type="dxa"/>
            <w:tcBorders>
              <w:top w:val="single" w:sz="4" w:space="0" w:color="auto"/>
              <w:left w:val="single" w:sz="4" w:space="0" w:color="auto"/>
              <w:bottom w:val="single" w:sz="4" w:space="0" w:color="auto"/>
              <w:right w:val="single" w:sz="4" w:space="0" w:color="auto"/>
            </w:tcBorders>
          </w:tcPr>
          <w:p w:rsidR="00F07A14" w:rsidRPr="008C36EE" w:rsidRDefault="00F07A14" w:rsidP="00CC45D5">
            <w:pPr>
              <w:jc w:val="center"/>
              <w:rPr>
                <w:rFonts w:ascii="Times New Roman" w:hAnsi="Times New Roman" w:cs="Times New Roman"/>
                <w:bCs/>
              </w:rPr>
            </w:pPr>
            <w:r w:rsidRPr="008C36EE">
              <w:rPr>
                <w:rFonts w:ascii="Times New Roman" w:hAnsi="Times New Roman" w:cs="Times New Roman"/>
                <w:bCs/>
              </w:rPr>
              <w:t>-</w:t>
            </w:r>
          </w:p>
        </w:tc>
      </w:tr>
    </w:tbl>
    <w:p w:rsidR="00F07A14" w:rsidRPr="008C36EE" w:rsidRDefault="00F07A14" w:rsidP="00F07A14">
      <w:pPr>
        <w:spacing w:after="120"/>
        <w:ind w:firstLine="709"/>
        <w:rPr>
          <w:rFonts w:ascii="Times New Roman" w:hAnsi="Times New Roman" w:cs="Times New Roman"/>
          <w:bCs/>
          <w:sz w:val="24"/>
          <w:szCs w:val="24"/>
        </w:rPr>
      </w:pPr>
    </w:p>
    <w:p w:rsidR="00F07A14" w:rsidRPr="008C36EE" w:rsidRDefault="00F07A14" w:rsidP="00F07A14">
      <w:pPr>
        <w:spacing w:after="120"/>
        <w:ind w:left="709"/>
        <w:rPr>
          <w:rFonts w:ascii="Times New Roman" w:hAnsi="Times New Roman" w:cs="Times New Roman"/>
          <w:b/>
          <w:sz w:val="24"/>
          <w:szCs w:val="24"/>
        </w:rPr>
      </w:pPr>
      <w:r w:rsidRPr="008C36EE">
        <w:rPr>
          <w:rFonts w:ascii="Times New Roman" w:hAnsi="Times New Roman" w:cs="Times New Roman"/>
          <w:b/>
          <w:sz w:val="24"/>
          <w:szCs w:val="24"/>
        </w:rPr>
        <w:t>1.3 Обоснование часов вариативной части ОПОП-П</w:t>
      </w:r>
    </w:p>
    <w:p w:rsidR="00F07A14" w:rsidRPr="008C36EE" w:rsidRDefault="00F07A14" w:rsidP="00F07A14">
      <w:pPr>
        <w:spacing w:line="276" w:lineRule="auto"/>
        <w:ind w:firstLine="709"/>
        <w:contextualSpacing/>
        <w:jc w:val="both"/>
        <w:rPr>
          <w:rFonts w:ascii="Times New Roman" w:hAnsi="Times New Roman"/>
          <w:sz w:val="24"/>
          <w:szCs w:val="24"/>
        </w:rPr>
      </w:pPr>
      <w:r w:rsidRPr="008C36EE">
        <w:rPr>
          <w:rFonts w:ascii="Times New Roman" w:hAnsi="Times New Roman"/>
          <w:sz w:val="24"/>
          <w:szCs w:val="24"/>
        </w:rPr>
        <w:t xml:space="preserve">Введено с целью изучения действующего законодательства, регулирующего хозяйственно-экономические отношения, формирование системы знаний в области правового обеспечения предпринимательской деятельности и наемного труда, приобретение навыков работы с нормативным материалом, его анализа и практического </w:t>
      </w:r>
      <w:r w:rsidRPr="008C36EE">
        <w:rPr>
          <w:rFonts w:ascii="Times New Roman" w:hAnsi="Times New Roman"/>
          <w:sz w:val="24"/>
          <w:szCs w:val="24"/>
        </w:rPr>
        <w:lastRenderedPageBreak/>
        <w:t>использования</w:t>
      </w:r>
      <w:r w:rsidRPr="008C36EE">
        <w:t xml:space="preserve"> </w:t>
      </w:r>
      <w:r w:rsidRPr="008C36EE">
        <w:rPr>
          <w:rFonts w:ascii="Times New Roman" w:hAnsi="Times New Roman"/>
          <w:sz w:val="24"/>
          <w:szCs w:val="24"/>
        </w:rPr>
        <w:t>по запросу работодателя АО «Тамбовская сетевая компания» Уваровский филиал.</w:t>
      </w:r>
    </w:p>
    <w:p w:rsidR="00F07A14" w:rsidRPr="008C36EE" w:rsidRDefault="00F07A14" w:rsidP="00F07A14">
      <w:pPr>
        <w:spacing w:line="360" w:lineRule="auto"/>
        <w:ind w:firstLine="709"/>
        <w:contextualSpacing/>
        <w:jc w:val="both"/>
        <w:rPr>
          <w:rFonts w:ascii="Times New Roman" w:hAnsi="Times New Roman"/>
          <w:sz w:val="24"/>
          <w:szCs w:val="24"/>
        </w:rPr>
      </w:pPr>
    </w:p>
    <w:p w:rsidR="00F07A14" w:rsidRPr="008C36EE" w:rsidRDefault="00F07A14" w:rsidP="00F07A14">
      <w:pPr>
        <w:spacing w:line="360" w:lineRule="auto"/>
        <w:ind w:firstLine="709"/>
        <w:contextualSpacing/>
        <w:jc w:val="both"/>
        <w:rPr>
          <w:rFonts w:ascii="Times New Roman" w:hAnsi="Times New Roman"/>
          <w:sz w:val="24"/>
          <w:szCs w:val="24"/>
        </w:rPr>
      </w:pPr>
    </w:p>
    <w:p w:rsidR="00F07A14" w:rsidRPr="008C36EE" w:rsidRDefault="00F07A14" w:rsidP="00F07A14">
      <w:pPr>
        <w:spacing w:line="360" w:lineRule="auto"/>
        <w:ind w:firstLine="709"/>
        <w:contextualSpacing/>
        <w:jc w:val="center"/>
        <w:rPr>
          <w:rFonts w:ascii="Times New Roman" w:hAnsi="Times New Roman"/>
          <w:b/>
          <w:sz w:val="28"/>
          <w:szCs w:val="28"/>
        </w:rPr>
      </w:pPr>
      <w:r w:rsidRPr="008C36EE">
        <w:rPr>
          <w:rFonts w:ascii="Times New Roman" w:hAnsi="Times New Roman"/>
          <w:b/>
          <w:sz w:val="28"/>
          <w:szCs w:val="28"/>
        </w:rPr>
        <w:t>СТРУКТУРА И СОДЕРЖАНИЕ ДИСЦИПЛИНЫ</w:t>
      </w:r>
    </w:p>
    <w:p w:rsidR="00F07A14" w:rsidRPr="008C36EE" w:rsidRDefault="00F07A14" w:rsidP="00F07A14">
      <w:pPr>
        <w:spacing w:after="120" w:line="276" w:lineRule="auto"/>
        <w:ind w:firstLine="709"/>
        <w:jc w:val="center"/>
        <w:outlineLvl w:val="1"/>
        <w:rPr>
          <w:rFonts w:ascii="Times New Roman" w:eastAsia="Segoe UI" w:hAnsi="Times New Roman" w:cs="Times New Roman"/>
          <w:b/>
          <w:bCs/>
          <w:sz w:val="24"/>
          <w:szCs w:val="24"/>
          <w:lang w:eastAsia="ru-RU"/>
        </w:rPr>
      </w:pPr>
      <w:r w:rsidRPr="008C36EE">
        <w:rPr>
          <w:rFonts w:ascii="Times New Roman" w:eastAsia="Segoe UI" w:hAnsi="Times New Roman" w:cs="Times New Roman"/>
          <w:b/>
          <w:bCs/>
          <w:sz w:val="24"/>
          <w:szCs w:val="24"/>
          <w:lang w:eastAsia="ru-RU"/>
        </w:rPr>
        <w:t>2.1. Трудоемкость освоения дисциплины</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39"/>
        <w:gridCol w:w="1126"/>
        <w:gridCol w:w="2260"/>
      </w:tblGrid>
      <w:tr w:rsidR="00F07A14" w:rsidRPr="008C36EE" w:rsidTr="00CC45D5">
        <w:trPr>
          <w:trHeight w:val="23"/>
        </w:trPr>
        <w:tc>
          <w:tcPr>
            <w:tcW w:w="3258" w:type="pct"/>
            <w:vAlign w:val="center"/>
          </w:tcPr>
          <w:p w:rsidR="00F07A14" w:rsidRPr="008C36EE" w:rsidRDefault="00F07A14" w:rsidP="00CC45D5">
            <w:pPr>
              <w:jc w:val="center"/>
              <w:rPr>
                <w:rFonts w:ascii="Times New Roman" w:hAnsi="Times New Roman" w:cs="Times New Roman"/>
                <w:sz w:val="24"/>
                <w:szCs w:val="24"/>
              </w:rPr>
            </w:pPr>
            <w:r w:rsidRPr="008C36EE">
              <w:rPr>
                <w:rFonts w:ascii="Times New Roman" w:hAnsi="Times New Roman" w:cs="Times New Roman"/>
                <w:sz w:val="24"/>
                <w:szCs w:val="24"/>
              </w:rPr>
              <w:t>Наименование составных частей дисциплины</w:t>
            </w:r>
          </w:p>
        </w:tc>
        <w:tc>
          <w:tcPr>
            <w:tcW w:w="579" w:type="pct"/>
            <w:vAlign w:val="center"/>
          </w:tcPr>
          <w:p w:rsidR="00F07A14" w:rsidRPr="008C36EE" w:rsidRDefault="00F07A14" w:rsidP="00CC45D5">
            <w:pPr>
              <w:jc w:val="center"/>
              <w:rPr>
                <w:rFonts w:ascii="Times New Roman" w:hAnsi="Times New Roman" w:cs="Times New Roman"/>
                <w:iCs/>
                <w:sz w:val="24"/>
                <w:szCs w:val="24"/>
              </w:rPr>
            </w:pPr>
            <w:r w:rsidRPr="008C36EE">
              <w:rPr>
                <w:rFonts w:ascii="Times New Roman" w:hAnsi="Times New Roman" w:cs="Times New Roman"/>
                <w:iCs/>
                <w:sz w:val="24"/>
                <w:szCs w:val="24"/>
              </w:rPr>
              <w:t>Объем в часах</w:t>
            </w:r>
          </w:p>
        </w:tc>
        <w:tc>
          <w:tcPr>
            <w:tcW w:w="1162" w:type="pct"/>
          </w:tcPr>
          <w:p w:rsidR="00F07A14" w:rsidRPr="008C36EE" w:rsidRDefault="00F07A14" w:rsidP="00CC45D5">
            <w:pPr>
              <w:jc w:val="center"/>
              <w:rPr>
                <w:rFonts w:ascii="Times New Roman" w:hAnsi="Times New Roman" w:cs="Times New Roman"/>
                <w:iCs/>
                <w:sz w:val="24"/>
                <w:szCs w:val="24"/>
              </w:rPr>
            </w:pPr>
            <w:r w:rsidRPr="008C36EE">
              <w:rPr>
                <w:rFonts w:ascii="Times New Roman" w:hAnsi="Times New Roman" w:cs="Times New Roman"/>
                <w:sz w:val="24"/>
                <w:szCs w:val="24"/>
              </w:rPr>
              <w:t>В т.ч. в форме практ. подготовки</w:t>
            </w:r>
          </w:p>
        </w:tc>
      </w:tr>
      <w:tr w:rsidR="00F07A14" w:rsidRPr="008C36EE" w:rsidTr="00CC45D5">
        <w:trPr>
          <w:trHeight w:val="23"/>
        </w:trPr>
        <w:tc>
          <w:tcPr>
            <w:tcW w:w="3258" w:type="pct"/>
            <w:vAlign w:val="center"/>
          </w:tcPr>
          <w:p w:rsidR="00F07A14" w:rsidRPr="008C36EE" w:rsidRDefault="00F07A14" w:rsidP="00CC45D5">
            <w:pPr>
              <w:jc w:val="both"/>
              <w:rPr>
                <w:rFonts w:ascii="Times New Roman" w:hAnsi="Times New Roman" w:cs="Times New Roman"/>
                <w:bCs/>
                <w:sz w:val="24"/>
                <w:szCs w:val="24"/>
              </w:rPr>
            </w:pPr>
            <w:r w:rsidRPr="008C36EE">
              <w:rPr>
                <w:rFonts w:ascii="Times New Roman" w:hAnsi="Times New Roman" w:cs="Times New Roman"/>
                <w:bCs/>
                <w:sz w:val="24"/>
                <w:szCs w:val="24"/>
              </w:rPr>
              <w:t>Учебные занятия, в том числе:</w:t>
            </w:r>
          </w:p>
        </w:tc>
        <w:tc>
          <w:tcPr>
            <w:tcW w:w="579" w:type="pct"/>
            <w:vAlign w:val="center"/>
          </w:tcPr>
          <w:p w:rsidR="00F07A14" w:rsidRPr="008C36EE" w:rsidRDefault="00F07A14" w:rsidP="00CC45D5">
            <w:pPr>
              <w:jc w:val="center"/>
              <w:rPr>
                <w:rFonts w:ascii="Times New Roman" w:hAnsi="Times New Roman" w:cs="Times New Roman"/>
                <w:bCs/>
                <w:sz w:val="24"/>
                <w:szCs w:val="24"/>
              </w:rPr>
            </w:pPr>
            <w:r w:rsidRPr="008C36EE">
              <w:rPr>
                <w:rFonts w:ascii="Times New Roman" w:hAnsi="Times New Roman" w:cs="Times New Roman"/>
                <w:bCs/>
                <w:sz w:val="24"/>
                <w:szCs w:val="24"/>
              </w:rPr>
              <w:t>35</w:t>
            </w:r>
          </w:p>
        </w:tc>
        <w:tc>
          <w:tcPr>
            <w:tcW w:w="1162" w:type="pct"/>
            <w:vAlign w:val="center"/>
          </w:tcPr>
          <w:p w:rsidR="00F07A14" w:rsidRPr="008C36EE" w:rsidRDefault="00F07A14" w:rsidP="00CC45D5">
            <w:pPr>
              <w:jc w:val="center"/>
              <w:rPr>
                <w:rFonts w:ascii="Times New Roman" w:hAnsi="Times New Roman" w:cs="Times New Roman"/>
                <w:bCs/>
                <w:sz w:val="24"/>
                <w:szCs w:val="24"/>
              </w:rPr>
            </w:pPr>
            <w:r w:rsidRPr="008C36EE">
              <w:rPr>
                <w:rFonts w:ascii="Times New Roman" w:hAnsi="Times New Roman" w:cs="Times New Roman"/>
                <w:bCs/>
                <w:sz w:val="24"/>
                <w:szCs w:val="24"/>
              </w:rPr>
              <w:t>8</w:t>
            </w:r>
          </w:p>
        </w:tc>
      </w:tr>
      <w:tr w:rsidR="00F07A14" w:rsidRPr="008C36EE" w:rsidTr="00CC45D5">
        <w:trPr>
          <w:trHeight w:val="23"/>
        </w:trPr>
        <w:tc>
          <w:tcPr>
            <w:tcW w:w="3258" w:type="pct"/>
            <w:vAlign w:val="center"/>
          </w:tcPr>
          <w:p w:rsidR="00F07A14" w:rsidRPr="008C36EE" w:rsidRDefault="00F07A14" w:rsidP="00CC45D5">
            <w:pPr>
              <w:jc w:val="both"/>
              <w:rPr>
                <w:rFonts w:ascii="Times New Roman" w:hAnsi="Times New Roman" w:cs="Times New Roman"/>
                <w:bCs/>
                <w:iCs/>
                <w:sz w:val="24"/>
                <w:szCs w:val="24"/>
              </w:rPr>
            </w:pPr>
            <w:r w:rsidRPr="008C36EE">
              <w:rPr>
                <w:rFonts w:ascii="Times New Roman" w:hAnsi="Times New Roman" w:cs="Times New Roman"/>
                <w:bCs/>
                <w:iCs/>
                <w:sz w:val="24"/>
                <w:szCs w:val="24"/>
              </w:rPr>
              <w:t xml:space="preserve">теоретические </w:t>
            </w:r>
          </w:p>
        </w:tc>
        <w:tc>
          <w:tcPr>
            <w:tcW w:w="579" w:type="pct"/>
            <w:vAlign w:val="center"/>
          </w:tcPr>
          <w:p w:rsidR="00F07A14" w:rsidRPr="008C36EE" w:rsidRDefault="00F07A14" w:rsidP="00CC45D5">
            <w:pPr>
              <w:jc w:val="center"/>
              <w:rPr>
                <w:rFonts w:ascii="Times New Roman" w:hAnsi="Times New Roman" w:cs="Times New Roman"/>
                <w:bCs/>
                <w:sz w:val="24"/>
                <w:szCs w:val="24"/>
              </w:rPr>
            </w:pPr>
            <w:r w:rsidRPr="008C36EE">
              <w:rPr>
                <w:rFonts w:ascii="Times New Roman" w:hAnsi="Times New Roman" w:cs="Times New Roman"/>
                <w:bCs/>
                <w:sz w:val="24"/>
                <w:szCs w:val="24"/>
              </w:rPr>
              <w:t>27</w:t>
            </w:r>
          </w:p>
        </w:tc>
        <w:tc>
          <w:tcPr>
            <w:tcW w:w="1162" w:type="pct"/>
            <w:vAlign w:val="center"/>
          </w:tcPr>
          <w:p w:rsidR="00F07A14" w:rsidRPr="008C36EE" w:rsidRDefault="00F07A14" w:rsidP="00CC45D5">
            <w:pPr>
              <w:jc w:val="center"/>
              <w:rPr>
                <w:rFonts w:ascii="Times New Roman" w:hAnsi="Times New Roman" w:cs="Times New Roman"/>
                <w:bCs/>
                <w:sz w:val="24"/>
                <w:szCs w:val="24"/>
              </w:rPr>
            </w:pPr>
            <w:r w:rsidRPr="008C36EE">
              <w:rPr>
                <w:rFonts w:ascii="Times New Roman" w:hAnsi="Times New Roman" w:cs="Times New Roman"/>
                <w:bCs/>
                <w:sz w:val="24"/>
                <w:szCs w:val="24"/>
              </w:rPr>
              <w:t>-</w:t>
            </w:r>
          </w:p>
        </w:tc>
      </w:tr>
      <w:tr w:rsidR="00F07A14" w:rsidRPr="008C36EE" w:rsidTr="00CC45D5">
        <w:trPr>
          <w:trHeight w:val="23"/>
        </w:trPr>
        <w:tc>
          <w:tcPr>
            <w:tcW w:w="3258" w:type="pct"/>
            <w:vAlign w:val="center"/>
          </w:tcPr>
          <w:p w:rsidR="00F07A14" w:rsidRPr="008C36EE" w:rsidRDefault="00F07A14" w:rsidP="00CC45D5">
            <w:pPr>
              <w:jc w:val="both"/>
              <w:rPr>
                <w:rFonts w:ascii="Times New Roman" w:hAnsi="Times New Roman" w:cs="Times New Roman"/>
                <w:bCs/>
                <w:iCs/>
                <w:sz w:val="24"/>
                <w:szCs w:val="24"/>
              </w:rPr>
            </w:pPr>
            <w:r w:rsidRPr="008C36EE">
              <w:rPr>
                <w:rFonts w:ascii="Times New Roman" w:hAnsi="Times New Roman" w:cs="Times New Roman"/>
                <w:bCs/>
                <w:iCs/>
                <w:sz w:val="24"/>
                <w:szCs w:val="24"/>
              </w:rPr>
              <w:t xml:space="preserve">практические </w:t>
            </w:r>
          </w:p>
        </w:tc>
        <w:tc>
          <w:tcPr>
            <w:tcW w:w="579" w:type="pct"/>
            <w:vAlign w:val="center"/>
          </w:tcPr>
          <w:p w:rsidR="00F07A14" w:rsidRPr="008C36EE" w:rsidRDefault="00F07A14" w:rsidP="00CC45D5">
            <w:pPr>
              <w:jc w:val="center"/>
              <w:rPr>
                <w:rFonts w:ascii="Times New Roman" w:hAnsi="Times New Roman" w:cs="Times New Roman"/>
                <w:bCs/>
                <w:sz w:val="24"/>
                <w:szCs w:val="24"/>
              </w:rPr>
            </w:pPr>
            <w:r w:rsidRPr="008C36EE">
              <w:rPr>
                <w:rFonts w:ascii="Times New Roman" w:hAnsi="Times New Roman" w:cs="Times New Roman"/>
                <w:bCs/>
                <w:sz w:val="24"/>
                <w:szCs w:val="24"/>
              </w:rPr>
              <w:t>8</w:t>
            </w:r>
          </w:p>
        </w:tc>
        <w:tc>
          <w:tcPr>
            <w:tcW w:w="1162" w:type="pct"/>
            <w:vAlign w:val="center"/>
          </w:tcPr>
          <w:p w:rsidR="00F07A14" w:rsidRPr="008C36EE" w:rsidRDefault="00F07A14" w:rsidP="00CC45D5">
            <w:pPr>
              <w:jc w:val="center"/>
              <w:rPr>
                <w:rFonts w:ascii="Times New Roman" w:hAnsi="Times New Roman" w:cs="Times New Roman"/>
                <w:bCs/>
                <w:sz w:val="24"/>
                <w:szCs w:val="24"/>
              </w:rPr>
            </w:pPr>
            <w:r w:rsidRPr="008C36EE">
              <w:rPr>
                <w:rFonts w:ascii="Times New Roman" w:hAnsi="Times New Roman" w:cs="Times New Roman"/>
                <w:bCs/>
                <w:sz w:val="24"/>
                <w:szCs w:val="24"/>
              </w:rPr>
              <w:t>8</w:t>
            </w:r>
          </w:p>
        </w:tc>
      </w:tr>
      <w:tr w:rsidR="00F07A14" w:rsidRPr="008C36EE" w:rsidTr="00CC45D5">
        <w:trPr>
          <w:trHeight w:val="23"/>
        </w:trPr>
        <w:tc>
          <w:tcPr>
            <w:tcW w:w="3258" w:type="pct"/>
            <w:vAlign w:val="center"/>
          </w:tcPr>
          <w:p w:rsidR="00F07A14" w:rsidRPr="008C36EE" w:rsidRDefault="00F07A14" w:rsidP="00CC45D5">
            <w:pPr>
              <w:jc w:val="both"/>
              <w:rPr>
                <w:rFonts w:ascii="Times New Roman" w:hAnsi="Times New Roman" w:cs="Times New Roman"/>
                <w:bCs/>
                <w:sz w:val="24"/>
                <w:szCs w:val="24"/>
              </w:rPr>
            </w:pPr>
            <w:r w:rsidRPr="008C36EE">
              <w:rPr>
                <w:rFonts w:ascii="Times New Roman" w:hAnsi="Times New Roman" w:cs="Times New Roman"/>
                <w:bCs/>
                <w:sz w:val="24"/>
                <w:szCs w:val="24"/>
              </w:rPr>
              <w:t>Самостоятельная работа</w:t>
            </w:r>
          </w:p>
        </w:tc>
        <w:tc>
          <w:tcPr>
            <w:tcW w:w="579" w:type="pct"/>
            <w:vAlign w:val="center"/>
          </w:tcPr>
          <w:p w:rsidR="00F07A14" w:rsidRPr="008C36EE" w:rsidRDefault="00F07A14" w:rsidP="00CC45D5">
            <w:pPr>
              <w:jc w:val="center"/>
              <w:rPr>
                <w:rFonts w:ascii="Times New Roman" w:hAnsi="Times New Roman" w:cs="Times New Roman"/>
                <w:bCs/>
                <w:sz w:val="24"/>
                <w:szCs w:val="24"/>
              </w:rPr>
            </w:pPr>
            <w:r w:rsidRPr="008C36EE">
              <w:rPr>
                <w:rFonts w:ascii="Times New Roman" w:hAnsi="Times New Roman" w:cs="Times New Roman"/>
                <w:bCs/>
                <w:sz w:val="24"/>
                <w:szCs w:val="24"/>
              </w:rPr>
              <w:t>2</w:t>
            </w:r>
          </w:p>
        </w:tc>
        <w:tc>
          <w:tcPr>
            <w:tcW w:w="1162" w:type="pct"/>
            <w:vAlign w:val="center"/>
          </w:tcPr>
          <w:p w:rsidR="00F07A14" w:rsidRPr="008C36EE" w:rsidRDefault="00F07A14" w:rsidP="00CC45D5">
            <w:pPr>
              <w:jc w:val="center"/>
              <w:rPr>
                <w:rFonts w:ascii="Times New Roman" w:hAnsi="Times New Roman" w:cs="Times New Roman"/>
                <w:bCs/>
                <w:sz w:val="24"/>
                <w:szCs w:val="24"/>
              </w:rPr>
            </w:pPr>
            <w:r w:rsidRPr="008C36EE">
              <w:rPr>
                <w:rFonts w:ascii="Times New Roman" w:hAnsi="Times New Roman" w:cs="Times New Roman"/>
                <w:bCs/>
                <w:sz w:val="24"/>
                <w:szCs w:val="24"/>
              </w:rPr>
              <w:t>-</w:t>
            </w:r>
          </w:p>
        </w:tc>
      </w:tr>
      <w:tr w:rsidR="00F07A14" w:rsidRPr="008C36EE" w:rsidTr="00CC45D5">
        <w:trPr>
          <w:trHeight w:val="23"/>
        </w:trPr>
        <w:tc>
          <w:tcPr>
            <w:tcW w:w="3258" w:type="pct"/>
            <w:vAlign w:val="center"/>
          </w:tcPr>
          <w:p w:rsidR="00F07A14" w:rsidRPr="008C36EE" w:rsidRDefault="00F07A14" w:rsidP="00CC45D5">
            <w:pPr>
              <w:jc w:val="both"/>
              <w:rPr>
                <w:rFonts w:ascii="Times New Roman" w:hAnsi="Times New Roman" w:cs="Times New Roman"/>
                <w:bCs/>
                <w:sz w:val="24"/>
                <w:szCs w:val="24"/>
              </w:rPr>
            </w:pPr>
            <w:r w:rsidRPr="008C36EE">
              <w:rPr>
                <w:rFonts w:ascii="Times New Roman" w:hAnsi="Times New Roman" w:cs="Times New Roman"/>
                <w:bCs/>
                <w:sz w:val="24"/>
                <w:szCs w:val="24"/>
              </w:rPr>
              <w:t xml:space="preserve">Промежуточная аттестация в </w:t>
            </w:r>
            <w:r w:rsidRPr="008C36EE">
              <w:rPr>
                <w:rFonts w:ascii="Times New Roman" w:hAnsi="Times New Roman" w:cs="Times New Roman"/>
                <w:bCs/>
                <w:iCs/>
                <w:sz w:val="24"/>
                <w:szCs w:val="24"/>
              </w:rPr>
              <w:t>форме  диф.зачет</w:t>
            </w:r>
          </w:p>
        </w:tc>
        <w:tc>
          <w:tcPr>
            <w:tcW w:w="579" w:type="pct"/>
            <w:vAlign w:val="center"/>
          </w:tcPr>
          <w:p w:rsidR="00F07A14" w:rsidRPr="008C36EE" w:rsidRDefault="00F07A14" w:rsidP="00CC45D5">
            <w:pPr>
              <w:jc w:val="center"/>
              <w:rPr>
                <w:rFonts w:ascii="Times New Roman" w:hAnsi="Times New Roman" w:cs="Times New Roman"/>
                <w:bCs/>
                <w:sz w:val="24"/>
                <w:szCs w:val="24"/>
              </w:rPr>
            </w:pPr>
            <w:r w:rsidRPr="008C36EE">
              <w:rPr>
                <w:rFonts w:ascii="Times New Roman" w:hAnsi="Times New Roman" w:cs="Times New Roman"/>
                <w:bCs/>
                <w:sz w:val="24"/>
                <w:szCs w:val="24"/>
              </w:rPr>
              <w:t>2</w:t>
            </w:r>
          </w:p>
        </w:tc>
        <w:tc>
          <w:tcPr>
            <w:tcW w:w="1162" w:type="pct"/>
            <w:vAlign w:val="center"/>
          </w:tcPr>
          <w:p w:rsidR="00F07A14" w:rsidRPr="008C36EE" w:rsidRDefault="00F07A14" w:rsidP="00CC45D5">
            <w:pPr>
              <w:jc w:val="center"/>
              <w:rPr>
                <w:rFonts w:ascii="Times New Roman" w:hAnsi="Times New Roman" w:cs="Times New Roman"/>
                <w:bCs/>
                <w:sz w:val="24"/>
                <w:szCs w:val="24"/>
              </w:rPr>
            </w:pPr>
            <w:r w:rsidRPr="008C36EE">
              <w:rPr>
                <w:rFonts w:ascii="Times New Roman" w:hAnsi="Times New Roman" w:cs="Times New Roman"/>
                <w:bCs/>
                <w:sz w:val="24"/>
                <w:szCs w:val="24"/>
              </w:rPr>
              <w:t>-</w:t>
            </w:r>
          </w:p>
        </w:tc>
      </w:tr>
      <w:tr w:rsidR="00F07A14" w:rsidRPr="008C36EE" w:rsidTr="00CC45D5">
        <w:trPr>
          <w:trHeight w:val="23"/>
        </w:trPr>
        <w:tc>
          <w:tcPr>
            <w:tcW w:w="3258" w:type="pct"/>
            <w:vAlign w:val="center"/>
          </w:tcPr>
          <w:p w:rsidR="00F07A14" w:rsidRPr="008C36EE" w:rsidRDefault="00F07A14" w:rsidP="00CC45D5">
            <w:pPr>
              <w:jc w:val="both"/>
              <w:rPr>
                <w:rFonts w:ascii="Times New Roman" w:hAnsi="Times New Roman" w:cs="Times New Roman"/>
                <w:b/>
                <w:bCs/>
                <w:sz w:val="24"/>
                <w:szCs w:val="24"/>
              </w:rPr>
            </w:pPr>
            <w:r w:rsidRPr="008C36EE">
              <w:rPr>
                <w:rFonts w:ascii="Times New Roman" w:hAnsi="Times New Roman" w:cs="Times New Roman"/>
                <w:b/>
                <w:bCs/>
                <w:sz w:val="24"/>
                <w:szCs w:val="24"/>
              </w:rPr>
              <w:t>Всего</w:t>
            </w:r>
          </w:p>
        </w:tc>
        <w:tc>
          <w:tcPr>
            <w:tcW w:w="579" w:type="pct"/>
            <w:vAlign w:val="center"/>
          </w:tcPr>
          <w:p w:rsidR="00F07A14" w:rsidRPr="008C36EE" w:rsidRDefault="00F07A14" w:rsidP="00CC45D5">
            <w:pPr>
              <w:jc w:val="center"/>
              <w:rPr>
                <w:rFonts w:ascii="Times New Roman" w:hAnsi="Times New Roman" w:cs="Times New Roman"/>
                <w:b/>
                <w:sz w:val="24"/>
                <w:szCs w:val="24"/>
              </w:rPr>
            </w:pPr>
            <w:r w:rsidRPr="008C36EE">
              <w:rPr>
                <w:rFonts w:ascii="Times New Roman" w:hAnsi="Times New Roman" w:cs="Times New Roman"/>
                <w:b/>
                <w:sz w:val="24"/>
                <w:szCs w:val="24"/>
              </w:rPr>
              <w:t>39</w:t>
            </w:r>
          </w:p>
        </w:tc>
        <w:tc>
          <w:tcPr>
            <w:tcW w:w="1162" w:type="pct"/>
            <w:vAlign w:val="center"/>
          </w:tcPr>
          <w:p w:rsidR="00F07A14" w:rsidRPr="008C36EE" w:rsidRDefault="00F07A14" w:rsidP="00CC45D5">
            <w:pPr>
              <w:jc w:val="center"/>
              <w:rPr>
                <w:rFonts w:ascii="Times New Roman" w:hAnsi="Times New Roman" w:cs="Times New Roman"/>
                <w:b/>
                <w:sz w:val="24"/>
                <w:szCs w:val="24"/>
              </w:rPr>
            </w:pPr>
            <w:r w:rsidRPr="008C36EE">
              <w:rPr>
                <w:rFonts w:ascii="Times New Roman" w:hAnsi="Times New Roman" w:cs="Times New Roman"/>
                <w:b/>
                <w:sz w:val="24"/>
                <w:szCs w:val="24"/>
              </w:rPr>
              <w:t>8</w:t>
            </w:r>
          </w:p>
        </w:tc>
      </w:tr>
    </w:tbl>
    <w:p w:rsidR="00F07A14" w:rsidRPr="008C36EE" w:rsidRDefault="00F07A14" w:rsidP="00F07A14">
      <w:pPr>
        <w:rPr>
          <w:rFonts w:ascii="Times New Roman" w:eastAsia="Segoe UI" w:hAnsi="Times New Roman" w:cs="Times New Roman"/>
          <w:bCs/>
          <w:sz w:val="24"/>
          <w:szCs w:val="24"/>
          <w:lang w:eastAsia="ru-RU"/>
        </w:rPr>
      </w:pPr>
      <w:r w:rsidRPr="008C36EE">
        <w:rPr>
          <w:rFonts w:ascii="Times New Roman" w:hAnsi="Times New Roman" w:cs="Times New Roman"/>
          <w:sz w:val="24"/>
          <w:szCs w:val="24"/>
        </w:rPr>
        <w:br w:type="page"/>
      </w:r>
    </w:p>
    <w:p w:rsidR="00F07A14" w:rsidRPr="008C36EE" w:rsidRDefault="00F07A14" w:rsidP="00F07A14">
      <w:pPr>
        <w:spacing w:after="120" w:line="276" w:lineRule="auto"/>
        <w:ind w:firstLine="709"/>
        <w:outlineLvl w:val="1"/>
        <w:rPr>
          <w:rFonts w:ascii="Times New Roman" w:eastAsia="Segoe UI" w:hAnsi="Times New Roman" w:cs="Times New Roman"/>
          <w:bCs/>
          <w:sz w:val="24"/>
          <w:szCs w:val="24"/>
          <w:lang w:eastAsia="ru-RU"/>
        </w:rPr>
        <w:sectPr w:rsidR="00F07A14" w:rsidRPr="008C36EE" w:rsidSect="00AD5821">
          <w:headerReference w:type="even" r:id="rId10"/>
          <w:pgSz w:w="11906" w:h="16838"/>
          <w:pgMar w:top="1134" w:right="849" w:bottom="1134" w:left="1701" w:header="709" w:footer="709" w:gutter="0"/>
          <w:cols w:space="708"/>
          <w:docGrid w:linePitch="360"/>
        </w:sectPr>
      </w:pPr>
    </w:p>
    <w:p w:rsidR="00F07A14" w:rsidRPr="008C36EE" w:rsidRDefault="00F07A14" w:rsidP="00F07A14">
      <w:pPr>
        <w:widowControl w:val="0"/>
        <w:numPr>
          <w:ilvl w:val="1"/>
          <w:numId w:val="21"/>
        </w:numPr>
        <w:autoSpaceDE w:val="0"/>
        <w:autoSpaceDN w:val="0"/>
        <w:spacing w:before="66"/>
        <w:ind w:left="426"/>
        <w:jc w:val="left"/>
        <w:rPr>
          <w:rFonts w:ascii="Times New Roman" w:hAnsi="Times New Roman" w:cs="Times New Roman"/>
          <w:b/>
          <w:sz w:val="24"/>
          <w:szCs w:val="24"/>
        </w:rPr>
      </w:pPr>
      <w:r w:rsidRPr="008C36EE">
        <w:rPr>
          <w:rFonts w:ascii="Times New Roman" w:hAnsi="Times New Roman" w:cs="Times New Roman"/>
          <w:b/>
          <w:sz w:val="24"/>
          <w:szCs w:val="24"/>
        </w:rPr>
        <w:lastRenderedPageBreak/>
        <w:t>Тематический</w:t>
      </w:r>
      <w:r w:rsidRPr="008C36EE">
        <w:rPr>
          <w:rFonts w:ascii="Times New Roman" w:hAnsi="Times New Roman" w:cs="Times New Roman"/>
          <w:b/>
          <w:spacing w:val="-4"/>
          <w:sz w:val="24"/>
          <w:szCs w:val="24"/>
        </w:rPr>
        <w:t xml:space="preserve"> </w:t>
      </w:r>
      <w:r w:rsidRPr="008C36EE">
        <w:rPr>
          <w:rFonts w:ascii="Times New Roman" w:hAnsi="Times New Roman" w:cs="Times New Roman"/>
          <w:b/>
          <w:sz w:val="24"/>
          <w:szCs w:val="24"/>
        </w:rPr>
        <w:t>план</w:t>
      </w:r>
      <w:r w:rsidRPr="008C36EE">
        <w:rPr>
          <w:rFonts w:ascii="Times New Roman" w:hAnsi="Times New Roman" w:cs="Times New Roman"/>
          <w:b/>
          <w:spacing w:val="-1"/>
          <w:sz w:val="24"/>
          <w:szCs w:val="24"/>
        </w:rPr>
        <w:t xml:space="preserve"> </w:t>
      </w:r>
      <w:r w:rsidRPr="008C36EE">
        <w:rPr>
          <w:rFonts w:ascii="Times New Roman" w:hAnsi="Times New Roman" w:cs="Times New Roman"/>
          <w:b/>
          <w:sz w:val="24"/>
          <w:szCs w:val="24"/>
        </w:rPr>
        <w:t>и</w:t>
      </w:r>
      <w:r w:rsidRPr="008C36EE">
        <w:rPr>
          <w:rFonts w:ascii="Times New Roman" w:hAnsi="Times New Roman" w:cs="Times New Roman"/>
          <w:b/>
          <w:spacing w:val="-3"/>
          <w:sz w:val="24"/>
          <w:szCs w:val="24"/>
        </w:rPr>
        <w:t xml:space="preserve"> </w:t>
      </w:r>
      <w:r w:rsidRPr="008C36EE">
        <w:rPr>
          <w:rFonts w:ascii="Times New Roman" w:hAnsi="Times New Roman" w:cs="Times New Roman"/>
          <w:b/>
          <w:sz w:val="24"/>
          <w:szCs w:val="24"/>
        </w:rPr>
        <w:t>содержание</w:t>
      </w:r>
      <w:r w:rsidRPr="008C36EE">
        <w:rPr>
          <w:rFonts w:ascii="Times New Roman" w:hAnsi="Times New Roman" w:cs="Times New Roman"/>
          <w:b/>
          <w:spacing w:val="-3"/>
          <w:sz w:val="24"/>
          <w:szCs w:val="24"/>
        </w:rPr>
        <w:t xml:space="preserve"> </w:t>
      </w:r>
      <w:r w:rsidRPr="008C36EE">
        <w:rPr>
          <w:rFonts w:ascii="Times New Roman" w:hAnsi="Times New Roman" w:cs="Times New Roman"/>
          <w:b/>
          <w:sz w:val="24"/>
          <w:szCs w:val="24"/>
        </w:rPr>
        <w:t>учебной</w:t>
      </w:r>
      <w:r w:rsidRPr="008C36EE">
        <w:rPr>
          <w:rFonts w:ascii="Times New Roman" w:hAnsi="Times New Roman" w:cs="Times New Roman"/>
          <w:b/>
          <w:spacing w:val="-3"/>
          <w:sz w:val="24"/>
          <w:szCs w:val="24"/>
        </w:rPr>
        <w:t xml:space="preserve"> </w:t>
      </w:r>
      <w:r w:rsidRPr="008C36EE">
        <w:rPr>
          <w:rFonts w:ascii="Times New Roman" w:hAnsi="Times New Roman" w:cs="Times New Roman"/>
          <w:b/>
          <w:spacing w:val="-2"/>
          <w:sz w:val="24"/>
          <w:szCs w:val="24"/>
        </w:rPr>
        <w:t>дисциплины</w:t>
      </w:r>
    </w:p>
    <w:tbl>
      <w:tblPr>
        <w:tblStyle w:val="TableNormal"/>
        <w:tblpPr w:leftFromText="180" w:rightFromText="180" w:vertAnchor="text" w:horzAnchor="margin" w:tblpY="86"/>
        <w:tblW w:w="148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0"/>
        <w:gridCol w:w="6950"/>
        <w:gridCol w:w="2694"/>
        <w:gridCol w:w="2407"/>
      </w:tblGrid>
      <w:tr w:rsidR="00F07A14" w:rsidRPr="008C36EE" w:rsidTr="00CC45D5">
        <w:trPr>
          <w:trHeight w:val="1974"/>
        </w:trPr>
        <w:tc>
          <w:tcPr>
            <w:tcW w:w="2840" w:type="dxa"/>
            <w:vAlign w:val="center"/>
          </w:tcPr>
          <w:p w:rsidR="00F07A14" w:rsidRPr="008C36EE" w:rsidRDefault="00F07A14" w:rsidP="00CC45D5">
            <w:pPr>
              <w:spacing w:line="276" w:lineRule="auto"/>
              <w:ind w:left="187" w:right="175"/>
              <w:jc w:val="center"/>
              <w:rPr>
                <w:rFonts w:ascii="Times New Roman" w:eastAsia="Times New Roman" w:hAnsi="Times New Roman" w:cs="Times New Roman"/>
                <w:b/>
                <w:sz w:val="24"/>
                <w:szCs w:val="24"/>
                <w:lang w:val="ru-RU"/>
              </w:rPr>
            </w:pPr>
            <w:r w:rsidRPr="008C36EE">
              <w:rPr>
                <w:rFonts w:ascii="Times New Roman" w:eastAsia="Times New Roman" w:hAnsi="Times New Roman" w:cs="Times New Roman"/>
                <w:b/>
                <w:spacing w:val="-2"/>
                <w:sz w:val="24"/>
                <w:szCs w:val="24"/>
                <w:lang w:val="ru-RU"/>
              </w:rPr>
              <w:t>2</w:t>
            </w:r>
          </w:p>
        </w:tc>
        <w:tc>
          <w:tcPr>
            <w:tcW w:w="6950" w:type="dxa"/>
            <w:vAlign w:val="center"/>
          </w:tcPr>
          <w:p w:rsidR="00F07A14" w:rsidRPr="008C36EE" w:rsidRDefault="00F07A14" w:rsidP="00CC45D5">
            <w:pPr>
              <w:spacing w:line="276" w:lineRule="auto"/>
              <w:ind w:left="572" w:right="596"/>
              <w:jc w:val="center"/>
              <w:rPr>
                <w:rFonts w:ascii="Times New Roman" w:eastAsia="Times New Roman" w:hAnsi="Times New Roman" w:cs="Times New Roman"/>
                <w:b/>
                <w:sz w:val="24"/>
                <w:szCs w:val="24"/>
                <w:lang w:val="ru-RU"/>
              </w:rPr>
            </w:pPr>
            <w:r w:rsidRPr="008C36EE">
              <w:rPr>
                <w:rFonts w:ascii="Times New Roman" w:eastAsia="Times New Roman" w:hAnsi="Times New Roman" w:cs="Times New Roman"/>
                <w:b/>
                <w:bCs/>
                <w:sz w:val="24"/>
                <w:szCs w:val="24"/>
                <w:lang w:val="ru-RU" w:eastAsia="ru-RU"/>
              </w:rPr>
              <w:t>Содержание учебного материала, практических и лабораторных занятий</w:t>
            </w:r>
          </w:p>
        </w:tc>
        <w:tc>
          <w:tcPr>
            <w:tcW w:w="2694" w:type="dxa"/>
          </w:tcPr>
          <w:p w:rsidR="00F07A14" w:rsidRPr="008C36EE" w:rsidRDefault="00F07A14" w:rsidP="00CC45D5">
            <w:pPr>
              <w:spacing w:line="276" w:lineRule="auto"/>
              <w:ind w:left="154" w:right="142" w:firstLine="1"/>
              <w:jc w:val="center"/>
              <w:rPr>
                <w:rFonts w:ascii="Times New Roman" w:eastAsia="Times New Roman" w:hAnsi="Times New Roman" w:cs="Times New Roman"/>
                <w:sz w:val="24"/>
                <w:szCs w:val="24"/>
                <w:lang w:val="ru-RU"/>
              </w:rPr>
            </w:pPr>
            <w:r w:rsidRPr="008C36EE">
              <w:rPr>
                <w:rFonts w:ascii="Times New Roman" w:eastAsia="Times New Roman" w:hAnsi="Times New Roman" w:cs="Times New Roman"/>
                <w:b/>
                <w:bCs/>
                <w:sz w:val="24"/>
                <w:szCs w:val="24"/>
                <w:lang w:val="ru-RU"/>
              </w:rPr>
              <w:t xml:space="preserve">Объем, ак. ч. / </w:t>
            </w:r>
            <w:r w:rsidRPr="008C36EE">
              <w:rPr>
                <w:rFonts w:ascii="Times New Roman" w:eastAsia="Times New Roman" w:hAnsi="Times New Roman" w:cs="Times New Roman"/>
                <w:b/>
                <w:bCs/>
                <w:sz w:val="24"/>
                <w:szCs w:val="24"/>
                <w:lang w:val="ru-RU"/>
              </w:rPr>
              <w:br/>
              <w:t xml:space="preserve">в том числе </w:t>
            </w:r>
            <w:r w:rsidRPr="008C36EE">
              <w:rPr>
                <w:rFonts w:ascii="Times New Roman" w:eastAsia="Times New Roman" w:hAnsi="Times New Roman" w:cs="Times New Roman"/>
                <w:b/>
                <w:bCs/>
                <w:sz w:val="24"/>
                <w:szCs w:val="24"/>
                <w:lang w:val="ru-RU"/>
              </w:rPr>
              <w:br/>
              <w:t xml:space="preserve">в форме практической подготовки, </w:t>
            </w:r>
            <w:r w:rsidRPr="008C36EE">
              <w:rPr>
                <w:rFonts w:ascii="Times New Roman" w:eastAsia="Times New Roman" w:hAnsi="Times New Roman" w:cs="Times New Roman"/>
                <w:b/>
                <w:bCs/>
                <w:sz w:val="24"/>
                <w:szCs w:val="24"/>
                <w:lang w:val="ru-RU"/>
              </w:rPr>
              <w:br/>
              <w:t>ак. ч.</w:t>
            </w:r>
          </w:p>
        </w:tc>
        <w:tc>
          <w:tcPr>
            <w:tcW w:w="2407" w:type="dxa"/>
          </w:tcPr>
          <w:p w:rsidR="00F07A14" w:rsidRPr="008C36EE" w:rsidRDefault="00F07A14" w:rsidP="00CC45D5">
            <w:pPr>
              <w:spacing w:line="276" w:lineRule="auto"/>
              <w:ind w:left="290" w:right="280" w:hanging="1"/>
              <w:jc w:val="center"/>
              <w:rPr>
                <w:rFonts w:ascii="Times New Roman" w:eastAsia="Times New Roman" w:hAnsi="Times New Roman" w:cs="Times New Roman"/>
                <w:b/>
                <w:sz w:val="24"/>
                <w:szCs w:val="24"/>
                <w:lang w:val="ru-RU"/>
              </w:rPr>
            </w:pPr>
            <w:r w:rsidRPr="008C36EE">
              <w:rPr>
                <w:rFonts w:ascii="Times New Roman" w:eastAsia="Times New Roman" w:hAnsi="Times New Roman" w:cs="Times New Roman"/>
                <w:b/>
                <w:spacing w:val="-4"/>
                <w:sz w:val="24"/>
                <w:szCs w:val="24"/>
                <w:lang w:val="ru-RU"/>
              </w:rPr>
              <w:t xml:space="preserve">Коды </w:t>
            </w:r>
            <w:r w:rsidRPr="008C36EE">
              <w:rPr>
                <w:rFonts w:ascii="Times New Roman" w:eastAsia="Times New Roman" w:hAnsi="Times New Roman" w:cs="Times New Roman"/>
                <w:b/>
                <w:spacing w:val="-2"/>
                <w:sz w:val="24"/>
                <w:szCs w:val="24"/>
                <w:lang w:val="ru-RU"/>
              </w:rPr>
              <w:t>компетенций, формированию которых</w:t>
            </w:r>
          </w:p>
          <w:p w:rsidR="00F07A14" w:rsidRPr="008C36EE" w:rsidRDefault="00F07A14" w:rsidP="00CC45D5">
            <w:pPr>
              <w:spacing w:line="276" w:lineRule="auto"/>
              <w:ind w:left="30" w:right="24"/>
              <w:jc w:val="center"/>
              <w:rPr>
                <w:rFonts w:ascii="Times New Roman" w:eastAsia="Times New Roman" w:hAnsi="Times New Roman" w:cs="Times New Roman"/>
                <w:b/>
                <w:sz w:val="24"/>
                <w:szCs w:val="24"/>
                <w:lang w:val="ru-RU"/>
              </w:rPr>
            </w:pPr>
            <w:r w:rsidRPr="008C36EE">
              <w:rPr>
                <w:rFonts w:ascii="Times New Roman" w:eastAsia="Times New Roman" w:hAnsi="Times New Roman" w:cs="Times New Roman"/>
                <w:b/>
                <w:spacing w:val="-2"/>
                <w:sz w:val="24"/>
                <w:szCs w:val="24"/>
                <w:lang w:val="ru-RU"/>
              </w:rPr>
              <w:t>способствует элемент</w:t>
            </w:r>
          </w:p>
          <w:p w:rsidR="00F07A14" w:rsidRPr="008C36EE" w:rsidRDefault="00F07A14" w:rsidP="00CC45D5">
            <w:pPr>
              <w:spacing w:before="1"/>
              <w:ind w:left="10"/>
              <w:jc w:val="center"/>
              <w:rPr>
                <w:rFonts w:ascii="Times New Roman" w:eastAsia="Times New Roman" w:hAnsi="Times New Roman" w:cs="Times New Roman"/>
                <w:sz w:val="24"/>
                <w:szCs w:val="24"/>
              </w:rPr>
            </w:pPr>
            <w:r w:rsidRPr="008C36EE">
              <w:rPr>
                <w:rFonts w:ascii="Times New Roman" w:eastAsia="Times New Roman" w:hAnsi="Times New Roman" w:cs="Times New Roman"/>
                <w:b/>
                <w:spacing w:val="-2"/>
                <w:sz w:val="24"/>
                <w:szCs w:val="24"/>
              </w:rPr>
              <w:t>программы</w:t>
            </w:r>
          </w:p>
        </w:tc>
      </w:tr>
      <w:tr w:rsidR="00F07A14" w:rsidRPr="008C36EE" w:rsidTr="00CC45D5">
        <w:trPr>
          <w:trHeight w:val="316"/>
        </w:trPr>
        <w:tc>
          <w:tcPr>
            <w:tcW w:w="2840" w:type="dxa"/>
          </w:tcPr>
          <w:p w:rsidR="00F07A14" w:rsidRPr="008C36EE" w:rsidRDefault="00F07A14" w:rsidP="00CC45D5">
            <w:pPr>
              <w:spacing w:line="275" w:lineRule="exact"/>
              <w:ind w:left="7"/>
              <w:jc w:val="center"/>
              <w:rPr>
                <w:rFonts w:ascii="Times New Roman" w:eastAsia="Times New Roman" w:hAnsi="Times New Roman" w:cs="Times New Roman"/>
                <w:sz w:val="24"/>
                <w:szCs w:val="24"/>
              </w:rPr>
            </w:pPr>
            <w:r w:rsidRPr="008C36EE">
              <w:rPr>
                <w:rFonts w:ascii="Times New Roman" w:eastAsia="Times New Roman" w:hAnsi="Times New Roman" w:cs="Times New Roman"/>
                <w:spacing w:val="-10"/>
                <w:sz w:val="24"/>
                <w:szCs w:val="24"/>
              </w:rPr>
              <w:t>1</w:t>
            </w:r>
          </w:p>
        </w:tc>
        <w:tc>
          <w:tcPr>
            <w:tcW w:w="6950" w:type="dxa"/>
          </w:tcPr>
          <w:p w:rsidR="00F07A14" w:rsidRPr="008C36EE" w:rsidRDefault="00F07A14" w:rsidP="00CC45D5">
            <w:pPr>
              <w:spacing w:line="275" w:lineRule="exact"/>
              <w:ind w:left="10"/>
              <w:jc w:val="center"/>
              <w:rPr>
                <w:rFonts w:ascii="Times New Roman" w:eastAsia="Times New Roman" w:hAnsi="Times New Roman" w:cs="Times New Roman"/>
                <w:sz w:val="24"/>
                <w:szCs w:val="24"/>
              </w:rPr>
            </w:pPr>
            <w:r w:rsidRPr="008C36EE">
              <w:rPr>
                <w:rFonts w:ascii="Times New Roman" w:eastAsia="Times New Roman" w:hAnsi="Times New Roman" w:cs="Times New Roman"/>
                <w:spacing w:val="-10"/>
                <w:sz w:val="24"/>
                <w:szCs w:val="24"/>
              </w:rPr>
              <w:t>2</w:t>
            </w:r>
          </w:p>
        </w:tc>
        <w:tc>
          <w:tcPr>
            <w:tcW w:w="2694" w:type="dxa"/>
          </w:tcPr>
          <w:p w:rsidR="00F07A14" w:rsidRPr="008C36EE" w:rsidRDefault="00F07A14" w:rsidP="00CC45D5">
            <w:pPr>
              <w:spacing w:line="275" w:lineRule="exact"/>
              <w:ind w:left="10" w:right="2"/>
              <w:jc w:val="center"/>
              <w:rPr>
                <w:rFonts w:ascii="Times New Roman" w:eastAsia="Times New Roman" w:hAnsi="Times New Roman" w:cs="Times New Roman"/>
                <w:sz w:val="24"/>
                <w:szCs w:val="24"/>
                <w:lang w:val="ru-RU"/>
              </w:rPr>
            </w:pPr>
            <w:r w:rsidRPr="008C36EE">
              <w:rPr>
                <w:rFonts w:ascii="Times New Roman" w:eastAsia="Times New Roman" w:hAnsi="Times New Roman" w:cs="Times New Roman"/>
                <w:spacing w:val="-10"/>
                <w:sz w:val="24"/>
                <w:szCs w:val="24"/>
                <w:lang w:val="ru-RU"/>
              </w:rPr>
              <w:t>3</w:t>
            </w:r>
          </w:p>
        </w:tc>
        <w:tc>
          <w:tcPr>
            <w:tcW w:w="2407" w:type="dxa"/>
          </w:tcPr>
          <w:p w:rsidR="00F07A14" w:rsidRPr="008C36EE" w:rsidRDefault="00F07A14" w:rsidP="00CC45D5">
            <w:pPr>
              <w:spacing w:line="275" w:lineRule="exact"/>
              <w:ind w:left="10" w:right="3"/>
              <w:jc w:val="center"/>
              <w:rPr>
                <w:rFonts w:ascii="Times New Roman" w:eastAsia="Times New Roman" w:hAnsi="Times New Roman" w:cs="Times New Roman"/>
                <w:sz w:val="24"/>
                <w:szCs w:val="24"/>
              </w:rPr>
            </w:pPr>
          </w:p>
        </w:tc>
      </w:tr>
      <w:tr w:rsidR="00F07A14" w:rsidRPr="008C36EE" w:rsidTr="00CC45D5">
        <w:trPr>
          <w:trHeight w:val="124"/>
        </w:trPr>
        <w:tc>
          <w:tcPr>
            <w:tcW w:w="2840" w:type="dxa"/>
            <w:vMerge w:val="restart"/>
          </w:tcPr>
          <w:p w:rsidR="00F07A14" w:rsidRPr="008C36EE" w:rsidRDefault="00F07A14" w:rsidP="00CC45D5">
            <w:pPr>
              <w:ind w:left="142" w:right="748"/>
              <w:jc w:val="both"/>
              <w:rPr>
                <w:rFonts w:ascii="Times New Roman" w:eastAsia="Times New Roman" w:hAnsi="Times New Roman" w:cs="Times New Roman"/>
                <w:b/>
                <w:sz w:val="24"/>
                <w:szCs w:val="24"/>
                <w:lang w:val="ru-RU"/>
              </w:rPr>
            </w:pPr>
            <w:r w:rsidRPr="008C36EE">
              <w:rPr>
                <w:rFonts w:ascii="Times New Roman" w:eastAsia="Times New Roman" w:hAnsi="Times New Roman" w:cs="Times New Roman"/>
                <w:b/>
                <w:spacing w:val="-2"/>
                <w:sz w:val="24"/>
                <w:szCs w:val="24"/>
                <w:lang w:val="ru-RU"/>
              </w:rPr>
              <w:t>Введение. Основы конституционного строя РФ</w:t>
            </w:r>
          </w:p>
        </w:tc>
        <w:tc>
          <w:tcPr>
            <w:tcW w:w="6950" w:type="dxa"/>
          </w:tcPr>
          <w:p w:rsidR="00F07A14" w:rsidRPr="008C36EE" w:rsidRDefault="00F07A14" w:rsidP="00CC45D5">
            <w:pPr>
              <w:spacing w:line="275" w:lineRule="exact"/>
              <w:ind w:left="108"/>
              <w:rPr>
                <w:rFonts w:ascii="Times New Roman" w:eastAsia="Times New Roman" w:hAnsi="Times New Roman" w:cs="Times New Roman"/>
                <w:b/>
                <w:sz w:val="24"/>
                <w:szCs w:val="24"/>
              </w:rPr>
            </w:pPr>
            <w:r w:rsidRPr="008C36EE">
              <w:rPr>
                <w:rFonts w:ascii="Times New Roman" w:eastAsia="Times New Roman" w:hAnsi="Times New Roman" w:cs="Times New Roman"/>
                <w:b/>
                <w:sz w:val="24"/>
                <w:szCs w:val="24"/>
              </w:rPr>
              <w:t>Содержание</w:t>
            </w:r>
            <w:r w:rsidRPr="008C36EE">
              <w:rPr>
                <w:rFonts w:ascii="Times New Roman" w:eastAsia="Times New Roman" w:hAnsi="Times New Roman" w:cs="Times New Roman"/>
                <w:b/>
                <w:spacing w:val="-8"/>
                <w:sz w:val="24"/>
                <w:szCs w:val="24"/>
              </w:rPr>
              <w:t xml:space="preserve"> </w:t>
            </w:r>
          </w:p>
        </w:tc>
        <w:tc>
          <w:tcPr>
            <w:tcW w:w="2694" w:type="dxa"/>
          </w:tcPr>
          <w:p w:rsidR="00F07A14" w:rsidRPr="008C36EE" w:rsidRDefault="00F07A14" w:rsidP="00CC45D5">
            <w:pPr>
              <w:spacing w:line="270" w:lineRule="exact"/>
              <w:ind w:left="10" w:right="2"/>
              <w:jc w:val="center"/>
              <w:rPr>
                <w:rFonts w:ascii="Times New Roman" w:eastAsia="Times New Roman" w:hAnsi="Times New Roman" w:cs="Times New Roman"/>
                <w:b/>
                <w:sz w:val="24"/>
                <w:szCs w:val="24"/>
                <w:lang w:val="ru-RU"/>
              </w:rPr>
            </w:pPr>
            <w:r w:rsidRPr="008C36EE">
              <w:rPr>
                <w:rFonts w:ascii="Times New Roman" w:eastAsia="Times New Roman" w:hAnsi="Times New Roman" w:cs="Times New Roman"/>
                <w:b/>
                <w:sz w:val="24"/>
                <w:szCs w:val="24"/>
                <w:lang w:val="ru-RU"/>
              </w:rPr>
              <w:t>2</w:t>
            </w:r>
          </w:p>
        </w:tc>
        <w:tc>
          <w:tcPr>
            <w:tcW w:w="2407" w:type="dxa"/>
          </w:tcPr>
          <w:p w:rsidR="00F07A14" w:rsidRPr="008C36EE" w:rsidRDefault="00F07A14" w:rsidP="00CC45D5">
            <w:pPr>
              <w:spacing w:line="270" w:lineRule="exact"/>
              <w:ind w:left="657"/>
              <w:rPr>
                <w:rFonts w:ascii="Times New Roman" w:eastAsia="Times New Roman" w:hAnsi="Times New Roman" w:cs="Times New Roman"/>
                <w:sz w:val="24"/>
                <w:szCs w:val="24"/>
              </w:rPr>
            </w:pPr>
          </w:p>
        </w:tc>
      </w:tr>
      <w:tr w:rsidR="00F07A14" w:rsidRPr="008C36EE" w:rsidTr="00CC45D5">
        <w:trPr>
          <w:trHeight w:val="1588"/>
        </w:trPr>
        <w:tc>
          <w:tcPr>
            <w:tcW w:w="2840" w:type="dxa"/>
            <w:vMerge/>
          </w:tcPr>
          <w:p w:rsidR="00F07A14" w:rsidRPr="008C36EE" w:rsidRDefault="00F07A14" w:rsidP="00CC45D5">
            <w:pPr>
              <w:spacing w:line="276" w:lineRule="auto"/>
              <w:ind w:right="750"/>
              <w:jc w:val="both"/>
              <w:rPr>
                <w:rFonts w:ascii="Times New Roman" w:eastAsia="Times New Roman" w:hAnsi="Times New Roman" w:cs="Times New Roman"/>
                <w:spacing w:val="-2"/>
                <w:sz w:val="24"/>
                <w:szCs w:val="24"/>
                <w:lang w:val="ru-RU"/>
              </w:rPr>
            </w:pPr>
          </w:p>
        </w:tc>
        <w:tc>
          <w:tcPr>
            <w:tcW w:w="6950" w:type="dxa"/>
          </w:tcPr>
          <w:p w:rsidR="00F07A14" w:rsidRPr="008C36EE" w:rsidRDefault="00F07A14" w:rsidP="00CC45D5">
            <w:pPr>
              <w:ind w:left="146" w:right="110"/>
              <w:jc w:val="both"/>
              <w:rPr>
                <w:rFonts w:ascii="Times New Roman" w:eastAsia="Times New Roman" w:hAnsi="Times New Roman" w:cs="Times New Roman"/>
                <w:sz w:val="24"/>
                <w:szCs w:val="24"/>
                <w:lang w:val="ru-RU" w:eastAsia="ru-RU"/>
              </w:rPr>
            </w:pPr>
            <w:r w:rsidRPr="008C36EE">
              <w:rPr>
                <w:rFonts w:ascii="Times New Roman" w:eastAsia="Times New Roman" w:hAnsi="Times New Roman" w:cs="Times New Roman"/>
                <w:bCs/>
                <w:color w:val="000000"/>
                <w:sz w:val="24"/>
                <w:szCs w:val="24"/>
                <w:lang w:val="ru-RU" w:eastAsia="ru-RU"/>
              </w:rPr>
              <w:t xml:space="preserve"> Введение. Роль дисциплины в процессе освоения специальности.</w:t>
            </w:r>
          </w:p>
          <w:p w:rsidR="00F07A14" w:rsidRPr="008C36EE" w:rsidRDefault="00F07A14" w:rsidP="00CC45D5">
            <w:pPr>
              <w:ind w:left="146" w:right="110"/>
              <w:jc w:val="both"/>
              <w:rPr>
                <w:rFonts w:ascii="Times New Roman" w:eastAsia="Times New Roman" w:hAnsi="Times New Roman" w:cs="Times New Roman"/>
                <w:color w:val="000000"/>
                <w:sz w:val="24"/>
                <w:szCs w:val="24"/>
                <w:lang w:val="ru-RU" w:eastAsia="ru-RU"/>
              </w:rPr>
            </w:pPr>
            <w:r w:rsidRPr="008C36EE">
              <w:rPr>
                <w:rFonts w:ascii="Times New Roman" w:eastAsia="Times New Roman" w:hAnsi="Times New Roman" w:cs="Times New Roman"/>
                <w:color w:val="000000"/>
                <w:sz w:val="24"/>
                <w:szCs w:val="24"/>
                <w:lang w:val="ru-RU" w:eastAsia="ru-RU"/>
              </w:rPr>
              <w:t xml:space="preserve"> Право. Правоотношения. Роль и место знания по дисциплине в   процессе освоения основной </w:t>
            </w:r>
            <w:r w:rsidRPr="008C36EE">
              <w:rPr>
                <w:rFonts w:ascii="Times New Roman" w:eastAsia="Times New Roman" w:hAnsi="Times New Roman" w:cs="Times New Roman"/>
                <w:color w:val="000000"/>
                <w:sz w:val="24"/>
                <w:szCs w:val="24"/>
                <w:lang w:eastAsia="ru-RU"/>
              </w:rPr>
              <w:t> </w:t>
            </w:r>
            <w:r w:rsidRPr="008C36EE">
              <w:rPr>
                <w:rFonts w:ascii="Times New Roman" w:eastAsia="Times New Roman" w:hAnsi="Times New Roman" w:cs="Times New Roman"/>
                <w:color w:val="000000"/>
                <w:sz w:val="24"/>
                <w:szCs w:val="24"/>
                <w:lang w:val="ru-RU" w:eastAsia="ru-RU"/>
              </w:rPr>
              <w:t xml:space="preserve"> профессиональной образовательной программы по специальности. Конституция РФ – основной закон государства.</w:t>
            </w:r>
          </w:p>
          <w:p w:rsidR="00F07A14" w:rsidRPr="002978D7" w:rsidRDefault="00F07A14" w:rsidP="00CC45D5">
            <w:pPr>
              <w:ind w:left="146" w:right="110"/>
              <w:jc w:val="both"/>
              <w:rPr>
                <w:rFonts w:ascii="Times New Roman" w:hAnsi="Times New Roman" w:cs="Times New Roman"/>
                <w:color w:val="000000"/>
                <w:sz w:val="24"/>
                <w:szCs w:val="24"/>
                <w:lang w:val="ru-RU"/>
              </w:rPr>
            </w:pPr>
            <w:r w:rsidRPr="008C36EE">
              <w:rPr>
                <w:rFonts w:ascii="Times New Roman" w:hAnsi="Times New Roman" w:cs="Times New Roman"/>
                <w:color w:val="000000"/>
                <w:sz w:val="24"/>
                <w:szCs w:val="24"/>
                <w:lang w:val="ru-RU"/>
              </w:rPr>
              <w:t xml:space="preserve">Основы правового статуса личности. Основные права и свободы человека и гражданина. </w:t>
            </w:r>
            <w:r w:rsidRPr="008C36EE">
              <w:rPr>
                <w:rFonts w:ascii="Times New Roman" w:hAnsi="Times New Roman" w:cs="Times New Roman"/>
                <w:color w:val="000000"/>
                <w:sz w:val="24"/>
                <w:szCs w:val="24"/>
              </w:rPr>
              <w:t>Механизм защиты прав и свобод человека и гражданина</w:t>
            </w:r>
            <w:r w:rsidR="002978D7">
              <w:rPr>
                <w:rFonts w:ascii="Times New Roman" w:hAnsi="Times New Roman" w:cs="Times New Roman"/>
                <w:color w:val="000000"/>
                <w:sz w:val="24"/>
                <w:szCs w:val="24"/>
                <w:lang w:val="ru-RU"/>
              </w:rPr>
              <w:t>.</w:t>
            </w:r>
          </w:p>
        </w:tc>
        <w:tc>
          <w:tcPr>
            <w:tcW w:w="2694" w:type="dxa"/>
          </w:tcPr>
          <w:p w:rsidR="00F07A14" w:rsidRPr="008C36EE" w:rsidRDefault="00F07A14" w:rsidP="00CC45D5">
            <w:pPr>
              <w:spacing w:line="270" w:lineRule="exact"/>
              <w:ind w:left="10" w:right="2"/>
              <w:jc w:val="center"/>
              <w:rPr>
                <w:rFonts w:ascii="Times New Roman" w:eastAsia="Times New Roman" w:hAnsi="Times New Roman" w:cs="Times New Roman"/>
                <w:spacing w:val="-10"/>
                <w:sz w:val="24"/>
                <w:szCs w:val="24"/>
                <w:lang w:val="ru-RU"/>
              </w:rPr>
            </w:pPr>
            <w:r w:rsidRPr="008C36EE">
              <w:rPr>
                <w:rFonts w:ascii="Times New Roman" w:eastAsia="Times New Roman" w:hAnsi="Times New Roman" w:cs="Times New Roman"/>
                <w:spacing w:val="-10"/>
                <w:sz w:val="24"/>
                <w:szCs w:val="24"/>
                <w:lang w:val="ru-RU"/>
              </w:rPr>
              <w:t>2</w:t>
            </w:r>
          </w:p>
        </w:tc>
        <w:tc>
          <w:tcPr>
            <w:tcW w:w="2407" w:type="dxa"/>
          </w:tcPr>
          <w:p w:rsidR="00F07A14" w:rsidRPr="008C36EE" w:rsidRDefault="00F07A14" w:rsidP="00CC45D5">
            <w:pPr>
              <w:spacing w:line="270" w:lineRule="exact"/>
              <w:ind w:left="657"/>
              <w:rPr>
                <w:rFonts w:ascii="Times New Roman" w:eastAsia="Times New Roman" w:hAnsi="Times New Roman" w:cs="Times New Roman"/>
                <w:sz w:val="24"/>
                <w:szCs w:val="24"/>
                <w:lang w:val="ru-RU"/>
              </w:rPr>
            </w:pPr>
            <w:r w:rsidRPr="008C36EE">
              <w:rPr>
                <w:rFonts w:ascii="Times New Roman" w:eastAsia="Times New Roman" w:hAnsi="Times New Roman" w:cs="Times New Roman"/>
                <w:sz w:val="24"/>
              </w:rPr>
              <w:t>ОК</w:t>
            </w:r>
            <w:r w:rsidRPr="008C36EE">
              <w:rPr>
                <w:rFonts w:ascii="Times New Roman" w:eastAsia="Times New Roman" w:hAnsi="Times New Roman" w:cs="Times New Roman"/>
                <w:spacing w:val="-1"/>
                <w:sz w:val="24"/>
              </w:rPr>
              <w:t xml:space="preserve"> </w:t>
            </w:r>
            <w:r w:rsidRPr="008C36EE">
              <w:rPr>
                <w:rFonts w:ascii="Times New Roman" w:eastAsia="Times New Roman" w:hAnsi="Times New Roman" w:cs="Times New Roman"/>
                <w:sz w:val="24"/>
              </w:rPr>
              <w:t>01</w:t>
            </w:r>
            <w:r w:rsidRPr="008C36EE">
              <w:rPr>
                <w:rFonts w:ascii="Times New Roman" w:eastAsia="Times New Roman" w:hAnsi="Times New Roman" w:cs="Times New Roman"/>
                <w:sz w:val="24"/>
                <w:lang w:val="ru-RU"/>
              </w:rPr>
              <w:t>, ОК:,05 ОК 06,ОК 09</w:t>
            </w:r>
          </w:p>
        </w:tc>
      </w:tr>
      <w:tr w:rsidR="00F07A14" w:rsidRPr="008C36EE" w:rsidTr="00CC45D5">
        <w:trPr>
          <w:trHeight w:val="316"/>
        </w:trPr>
        <w:tc>
          <w:tcPr>
            <w:tcW w:w="2840" w:type="dxa"/>
            <w:vMerge w:val="restart"/>
          </w:tcPr>
          <w:p w:rsidR="00F07A14" w:rsidRPr="008C36EE" w:rsidRDefault="00F07A14" w:rsidP="00CC45D5">
            <w:pPr>
              <w:spacing w:line="275" w:lineRule="exact"/>
              <w:ind w:left="142"/>
              <w:rPr>
                <w:rFonts w:ascii="Times New Roman" w:eastAsia="Times New Roman" w:hAnsi="Times New Roman" w:cs="Times New Roman"/>
                <w:sz w:val="24"/>
                <w:szCs w:val="24"/>
                <w:lang w:val="ru-RU"/>
              </w:rPr>
            </w:pPr>
            <w:r w:rsidRPr="008C36EE">
              <w:rPr>
                <w:rFonts w:ascii="Times New Roman" w:eastAsia="Times New Roman" w:hAnsi="Times New Roman" w:cs="Times New Roman"/>
                <w:b/>
                <w:sz w:val="24"/>
                <w:szCs w:val="24"/>
                <w:lang w:val="ru-RU"/>
              </w:rPr>
              <w:t xml:space="preserve">Тема 1 </w:t>
            </w:r>
            <w:r w:rsidRPr="008C36EE">
              <w:rPr>
                <w:rFonts w:ascii="Times New Roman" w:eastAsia="Times New Roman" w:hAnsi="Times New Roman" w:cs="Times New Roman"/>
                <w:bCs/>
                <w:color w:val="000000"/>
                <w:sz w:val="24"/>
                <w:szCs w:val="24"/>
                <w:lang w:val="ru-RU"/>
              </w:rPr>
              <w:t>Правовое регулирование экономических отношений предпринимательской деятельности</w:t>
            </w:r>
          </w:p>
        </w:tc>
        <w:tc>
          <w:tcPr>
            <w:tcW w:w="6950" w:type="dxa"/>
          </w:tcPr>
          <w:p w:rsidR="00F07A14" w:rsidRPr="008C36EE" w:rsidRDefault="00F07A14" w:rsidP="00CC45D5">
            <w:pPr>
              <w:spacing w:line="273" w:lineRule="exact"/>
              <w:ind w:left="108"/>
              <w:rPr>
                <w:rFonts w:ascii="Times New Roman" w:eastAsia="Times New Roman" w:hAnsi="Times New Roman" w:cs="Times New Roman"/>
                <w:b/>
                <w:sz w:val="24"/>
                <w:szCs w:val="24"/>
                <w:lang w:val="ru-RU"/>
              </w:rPr>
            </w:pPr>
            <w:r w:rsidRPr="008C36EE">
              <w:rPr>
                <w:rFonts w:ascii="Times New Roman" w:eastAsia="Times New Roman" w:hAnsi="Times New Roman" w:cs="Times New Roman"/>
                <w:b/>
                <w:sz w:val="24"/>
                <w:szCs w:val="24"/>
                <w:lang w:val="ru-RU"/>
              </w:rPr>
              <w:t xml:space="preserve">Содерждание </w:t>
            </w:r>
          </w:p>
        </w:tc>
        <w:tc>
          <w:tcPr>
            <w:tcW w:w="2694" w:type="dxa"/>
          </w:tcPr>
          <w:p w:rsidR="00F07A14" w:rsidRPr="008C36EE" w:rsidRDefault="00F07A14" w:rsidP="00CC45D5">
            <w:pPr>
              <w:jc w:val="center"/>
              <w:rPr>
                <w:rFonts w:ascii="Times New Roman" w:eastAsia="Times New Roman" w:hAnsi="Times New Roman" w:cs="Times New Roman"/>
                <w:b/>
                <w:sz w:val="24"/>
                <w:szCs w:val="24"/>
                <w:lang w:val="ru-RU"/>
              </w:rPr>
            </w:pPr>
            <w:r w:rsidRPr="008C36EE">
              <w:rPr>
                <w:rFonts w:ascii="Times New Roman" w:eastAsia="Times New Roman" w:hAnsi="Times New Roman" w:cs="Times New Roman"/>
                <w:b/>
                <w:sz w:val="24"/>
                <w:szCs w:val="24"/>
                <w:lang w:val="ru-RU"/>
              </w:rPr>
              <w:t>4</w:t>
            </w:r>
          </w:p>
        </w:tc>
        <w:tc>
          <w:tcPr>
            <w:tcW w:w="2407" w:type="dxa"/>
            <w:vMerge w:val="restart"/>
          </w:tcPr>
          <w:p w:rsidR="00F07A14" w:rsidRPr="008C36EE" w:rsidRDefault="00F07A14" w:rsidP="00CC45D5">
            <w:pPr>
              <w:rPr>
                <w:rFonts w:ascii="Times New Roman" w:eastAsia="Times New Roman" w:hAnsi="Times New Roman" w:cs="Times New Roman"/>
                <w:sz w:val="24"/>
                <w:szCs w:val="24"/>
                <w:lang w:val="ru-RU"/>
              </w:rPr>
            </w:pPr>
            <w:r w:rsidRPr="008C36EE">
              <w:rPr>
                <w:rFonts w:ascii="Times New Roman" w:eastAsia="Times New Roman" w:hAnsi="Times New Roman" w:cs="Times New Roman"/>
                <w:sz w:val="24"/>
                <w:lang w:val="ru-RU"/>
              </w:rPr>
              <w:t>ОК</w:t>
            </w:r>
            <w:r w:rsidRPr="008C36EE">
              <w:rPr>
                <w:rFonts w:ascii="Times New Roman" w:eastAsia="Times New Roman" w:hAnsi="Times New Roman" w:cs="Times New Roman"/>
                <w:spacing w:val="-1"/>
                <w:sz w:val="24"/>
                <w:lang w:val="ru-RU"/>
              </w:rPr>
              <w:t xml:space="preserve"> </w:t>
            </w:r>
            <w:r w:rsidRPr="008C36EE">
              <w:rPr>
                <w:rFonts w:ascii="Times New Roman" w:eastAsia="Times New Roman" w:hAnsi="Times New Roman" w:cs="Times New Roman"/>
                <w:sz w:val="24"/>
                <w:lang w:val="ru-RU"/>
              </w:rPr>
              <w:t>01, ОК:06, ОК  09</w:t>
            </w:r>
          </w:p>
        </w:tc>
      </w:tr>
      <w:tr w:rsidR="00F07A14" w:rsidRPr="008C36EE" w:rsidTr="00CC45D5">
        <w:trPr>
          <w:trHeight w:val="316"/>
        </w:trPr>
        <w:tc>
          <w:tcPr>
            <w:tcW w:w="2840" w:type="dxa"/>
            <w:vMerge/>
          </w:tcPr>
          <w:p w:rsidR="00F07A14" w:rsidRPr="008C36EE" w:rsidRDefault="00F07A14" w:rsidP="00CC45D5">
            <w:pPr>
              <w:spacing w:line="275" w:lineRule="exact"/>
              <w:ind w:left="142"/>
              <w:jc w:val="center"/>
              <w:rPr>
                <w:rFonts w:ascii="Times New Roman" w:eastAsia="Times New Roman" w:hAnsi="Times New Roman" w:cs="Times New Roman"/>
                <w:sz w:val="24"/>
                <w:szCs w:val="24"/>
                <w:lang w:val="ru-RU"/>
              </w:rPr>
            </w:pPr>
          </w:p>
        </w:tc>
        <w:tc>
          <w:tcPr>
            <w:tcW w:w="6950" w:type="dxa"/>
          </w:tcPr>
          <w:p w:rsidR="00F07A14" w:rsidRPr="008C36EE" w:rsidRDefault="00F07A14" w:rsidP="00CC45D5">
            <w:pPr>
              <w:ind w:left="108"/>
              <w:jc w:val="both"/>
              <w:rPr>
                <w:rFonts w:ascii="Times New Roman" w:eastAsia="Times New Roman" w:hAnsi="Times New Roman" w:cs="Times New Roman"/>
                <w:sz w:val="24"/>
                <w:szCs w:val="24"/>
                <w:lang w:val="ru-RU"/>
              </w:rPr>
            </w:pPr>
            <w:r w:rsidRPr="008C36EE">
              <w:rPr>
                <w:rFonts w:ascii="Times New Roman" w:eastAsia="Times New Roman" w:hAnsi="Times New Roman" w:cs="Times New Roman"/>
                <w:bCs/>
                <w:color w:val="000000"/>
                <w:sz w:val="24"/>
                <w:szCs w:val="24"/>
                <w:lang w:val="ru-RU"/>
              </w:rPr>
              <w:t xml:space="preserve">1.Предпринимательская деятельность. </w:t>
            </w:r>
            <w:r w:rsidRPr="008C36EE">
              <w:rPr>
                <w:rFonts w:ascii="Times New Roman" w:eastAsia="Times New Roman" w:hAnsi="Times New Roman" w:cs="Times New Roman"/>
                <w:color w:val="000000"/>
                <w:sz w:val="24"/>
                <w:szCs w:val="24"/>
                <w:lang w:val="ru-RU"/>
              </w:rPr>
              <w:t>Субъекты предпринимательской деятельности. Правовое положение субъектов предпринима</w:t>
            </w:r>
            <w:r w:rsidRPr="008C36EE">
              <w:rPr>
                <w:rFonts w:ascii="Times New Roman" w:eastAsia="Times New Roman" w:hAnsi="Times New Roman" w:cs="Times New Roman"/>
                <w:color w:val="000000"/>
                <w:sz w:val="24"/>
                <w:szCs w:val="24"/>
              </w:rPr>
              <w:t>тельства.</w:t>
            </w:r>
          </w:p>
        </w:tc>
        <w:tc>
          <w:tcPr>
            <w:tcW w:w="2694" w:type="dxa"/>
          </w:tcPr>
          <w:p w:rsidR="00F07A14" w:rsidRPr="008C36EE" w:rsidRDefault="00F07A14" w:rsidP="00CC45D5">
            <w:pPr>
              <w:jc w:val="center"/>
              <w:rPr>
                <w:rFonts w:ascii="Times New Roman" w:eastAsia="Times New Roman" w:hAnsi="Times New Roman" w:cs="Times New Roman"/>
                <w:sz w:val="24"/>
                <w:szCs w:val="24"/>
                <w:lang w:val="ru-RU"/>
              </w:rPr>
            </w:pPr>
            <w:r w:rsidRPr="008C36EE">
              <w:rPr>
                <w:rFonts w:ascii="Times New Roman" w:eastAsia="Times New Roman" w:hAnsi="Times New Roman" w:cs="Times New Roman"/>
                <w:sz w:val="24"/>
                <w:szCs w:val="24"/>
                <w:lang w:val="ru-RU"/>
              </w:rPr>
              <w:t>2</w:t>
            </w:r>
          </w:p>
        </w:tc>
        <w:tc>
          <w:tcPr>
            <w:tcW w:w="2407" w:type="dxa"/>
            <w:vMerge/>
          </w:tcPr>
          <w:p w:rsidR="00F07A14" w:rsidRPr="008C36EE" w:rsidRDefault="00F07A14" w:rsidP="00CC45D5">
            <w:pPr>
              <w:rPr>
                <w:rFonts w:ascii="Times New Roman" w:eastAsia="Times New Roman" w:hAnsi="Times New Roman" w:cs="Times New Roman"/>
                <w:sz w:val="24"/>
                <w:szCs w:val="24"/>
                <w:lang w:val="ru-RU"/>
              </w:rPr>
            </w:pPr>
          </w:p>
        </w:tc>
      </w:tr>
      <w:tr w:rsidR="00F07A14" w:rsidRPr="008C36EE" w:rsidTr="00CC45D5">
        <w:trPr>
          <w:trHeight w:val="316"/>
        </w:trPr>
        <w:tc>
          <w:tcPr>
            <w:tcW w:w="2840" w:type="dxa"/>
            <w:vMerge/>
          </w:tcPr>
          <w:p w:rsidR="00F07A14" w:rsidRPr="008C36EE" w:rsidRDefault="00F07A14" w:rsidP="00CC45D5">
            <w:pPr>
              <w:spacing w:line="275" w:lineRule="exact"/>
              <w:ind w:left="142"/>
              <w:jc w:val="center"/>
              <w:rPr>
                <w:rFonts w:ascii="Times New Roman" w:eastAsia="Times New Roman" w:hAnsi="Times New Roman" w:cs="Times New Roman"/>
                <w:sz w:val="24"/>
                <w:szCs w:val="24"/>
                <w:lang w:val="ru-RU"/>
              </w:rPr>
            </w:pPr>
          </w:p>
        </w:tc>
        <w:tc>
          <w:tcPr>
            <w:tcW w:w="6950" w:type="dxa"/>
          </w:tcPr>
          <w:p w:rsidR="00F07A14" w:rsidRPr="008C36EE" w:rsidRDefault="00F07A14" w:rsidP="00CC45D5">
            <w:pPr>
              <w:ind w:left="108"/>
              <w:jc w:val="both"/>
              <w:rPr>
                <w:rFonts w:ascii="Times New Roman" w:eastAsia="Times New Roman" w:hAnsi="Times New Roman" w:cs="Times New Roman"/>
                <w:sz w:val="24"/>
                <w:szCs w:val="24"/>
                <w:lang w:val="ru-RU"/>
              </w:rPr>
            </w:pPr>
            <w:r w:rsidRPr="008C36EE">
              <w:rPr>
                <w:rFonts w:ascii="Times New Roman" w:eastAsia="Times New Roman" w:hAnsi="Times New Roman" w:cs="Times New Roman"/>
                <w:bCs/>
                <w:color w:val="000000"/>
                <w:sz w:val="24"/>
                <w:szCs w:val="24"/>
                <w:lang w:val="ru-RU"/>
              </w:rPr>
              <w:t xml:space="preserve">2.Гражданско-правовой договор.  </w:t>
            </w:r>
            <w:r w:rsidRPr="008C36EE">
              <w:rPr>
                <w:rFonts w:ascii="Times New Roman" w:eastAsia="Times New Roman" w:hAnsi="Times New Roman" w:cs="Times New Roman"/>
                <w:color w:val="000000"/>
                <w:sz w:val="24"/>
                <w:szCs w:val="24"/>
                <w:lang w:val="ru-RU"/>
              </w:rPr>
              <w:t xml:space="preserve">Формы гражданско-правового договора, Виды гражданско-правового договора. </w:t>
            </w:r>
            <w:r w:rsidRPr="008C36EE">
              <w:rPr>
                <w:rFonts w:ascii="Times New Roman" w:eastAsia="Times New Roman" w:hAnsi="Times New Roman" w:cs="Times New Roman"/>
                <w:bCs/>
                <w:color w:val="000000"/>
                <w:sz w:val="24"/>
                <w:szCs w:val="24"/>
                <w:lang w:val="ru-RU"/>
              </w:rPr>
              <w:t>Ответственность за вред, причиненный источником повышенной опасности. Обязательства вследствие причинения вреда.</w:t>
            </w:r>
            <w:r w:rsidRPr="008C36EE">
              <w:rPr>
                <w:rFonts w:ascii="Times New Roman" w:eastAsia="Times New Roman" w:hAnsi="Times New Roman" w:cs="Times New Roman"/>
                <w:bCs/>
                <w:color w:val="000000"/>
                <w:sz w:val="24"/>
                <w:szCs w:val="24"/>
              </w:rPr>
              <w:t> </w:t>
            </w:r>
          </w:p>
        </w:tc>
        <w:tc>
          <w:tcPr>
            <w:tcW w:w="2694" w:type="dxa"/>
          </w:tcPr>
          <w:p w:rsidR="00F07A14" w:rsidRPr="008C36EE" w:rsidRDefault="00F07A14" w:rsidP="00CC45D5">
            <w:pPr>
              <w:jc w:val="center"/>
              <w:rPr>
                <w:rFonts w:ascii="Times New Roman" w:eastAsia="Times New Roman" w:hAnsi="Times New Roman" w:cs="Times New Roman"/>
                <w:sz w:val="24"/>
                <w:szCs w:val="24"/>
                <w:lang w:val="ru-RU"/>
              </w:rPr>
            </w:pPr>
            <w:r w:rsidRPr="008C36EE">
              <w:rPr>
                <w:rFonts w:ascii="Times New Roman" w:eastAsia="Times New Roman" w:hAnsi="Times New Roman" w:cs="Times New Roman"/>
                <w:sz w:val="24"/>
                <w:szCs w:val="24"/>
                <w:lang w:val="ru-RU"/>
              </w:rPr>
              <w:t>2</w:t>
            </w:r>
          </w:p>
        </w:tc>
        <w:tc>
          <w:tcPr>
            <w:tcW w:w="2407" w:type="dxa"/>
            <w:vMerge/>
          </w:tcPr>
          <w:p w:rsidR="00F07A14" w:rsidRPr="008C36EE" w:rsidRDefault="00F07A14" w:rsidP="00CC45D5">
            <w:pPr>
              <w:rPr>
                <w:rFonts w:ascii="Times New Roman" w:eastAsia="Times New Roman" w:hAnsi="Times New Roman" w:cs="Times New Roman"/>
                <w:sz w:val="24"/>
                <w:szCs w:val="24"/>
                <w:lang w:val="ru-RU"/>
              </w:rPr>
            </w:pPr>
          </w:p>
        </w:tc>
      </w:tr>
      <w:tr w:rsidR="00F07A14" w:rsidRPr="008C36EE" w:rsidTr="00CC45D5">
        <w:trPr>
          <w:trHeight w:val="316"/>
        </w:trPr>
        <w:tc>
          <w:tcPr>
            <w:tcW w:w="2840" w:type="dxa"/>
            <w:vMerge w:val="restart"/>
          </w:tcPr>
          <w:p w:rsidR="00F07A14" w:rsidRPr="008C36EE" w:rsidRDefault="00F07A14" w:rsidP="00CC45D5">
            <w:pPr>
              <w:spacing w:line="270" w:lineRule="exact"/>
              <w:ind w:left="142"/>
              <w:rPr>
                <w:rFonts w:ascii="Times New Roman" w:eastAsia="Times New Roman" w:hAnsi="Times New Roman" w:cs="Times New Roman"/>
                <w:sz w:val="24"/>
                <w:szCs w:val="24"/>
                <w:lang w:val="ru-RU"/>
              </w:rPr>
            </w:pPr>
            <w:r w:rsidRPr="008C36EE">
              <w:rPr>
                <w:rFonts w:ascii="Times New Roman" w:eastAsia="Times New Roman" w:hAnsi="Times New Roman" w:cs="Times New Roman"/>
                <w:b/>
                <w:sz w:val="24"/>
                <w:szCs w:val="24"/>
                <w:lang w:val="ru-RU"/>
              </w:rPr>
              <w:t>Тема</w:t>
            </w:r>
            <w:r w:rsidRPr="008C36EE">
              <w:rPr>
                <w:rFonts w:ascii="Times New Roman" w:eastAsia="Times New Roman" w:hAnsi="Times New Roman" w:cs="Times New Roman"/>
                <w:b/>
                <w:spacing w:val="-4"/>
                <w:sz w:val="24"/>
                <w:szCs w:val="24"/>
                <w:lang w:val="ru-RU"/>
              </w:rPr>
              <w:t xml:space="preserve"> 2</w:t>
            </w:r>
          </w:p>
          <w:p w:rsidR="00F07A14" w:rsidRPr="008C36EE" w:rsidRDefault="00F07A14" w:rsidP="00CC45D5">
            <w:pPr>
              <w:spacing w:line="275" w:lineRule="exact"/>
              <w:ind w:left="142"/>
              <w:rPr>
                <w:rFonts w:ascii="Times New Roman" w:eastAsia="Times New Roman" w:hAnsi="Times New Roman" w:cs="Times New Roman"/>
                <w:b/>
                <w:sz w:val="24"/>
                <w:szCs w:val="24"/>
                <w:lang w:val="ru-RU"/>
              </w:rPr>
            </w:pPr>
            <w:r w:rsidRPr="008C36EE">
              <w:rPr>
                <w:rFonts w:ascii="Times New Roman" w:eastAsia="Times New Roman" w:hAnsi="Times New Roman" w:cs="Times New Roman"/>
                <w:b/>
                <w:sz w:val="24"/>
                <w:szCs w:val="24"/>
                <w:lang w:val="ru-RU"/>
              </w:rPr>
              <w:t>Трудовое право.</w:t>
            </w:r>
          </w:p>
        </w:tc>
        <w:tc>
          <w:tcPr>
            <w:tcW w:w="6950" w:type="dxa"/>
          </w:tcPr>
          <w:p w:rsidR="00F07A14" w:rsidRPr="008C36EE" w:rsidRDefault="00F07A14" w:rsidP="00CC45D5">
            <w:pPr>
              <w:spacing w:line="271" w:lineRule="exact"/>
              <w:ind w:left="108"/>
              <w:rPr>
                <w:rFonts w:ascii="Times New Roman" w:eastAsia="Times New Roman" w:hAnsi="Times New Roman" w:cs="Times New Roman"/>
                <w:b/>
                <w:sz w:val="24"/>
                <w:szCs w:val="24"/>
                <w:lang w:val="ru-RU"/>
              </w:rPr>
            </w:pPr>
            <w:r w:rsidRPr="008C36EE">
              <w:rPr>
                <w:rFonts w:ascii="Times New Roman" w:eastAsia="Times New Roman" w:hAnsi="Times New Roman" w:cs="Times New Roman"/>
                <w:b/>
                <w:sz w:val="24"/>
                <w:szCs w:val="24"/>
                <w:lang w:val="ru-RU"/>
              </w:rPr>
              <w:t xml:space="preserve">Содержание </w:t>
            </w:r>
          </w:p>
        </w:tc>
        <w:tc>
          <w:tcPr>
            <w:tcW w:w="2694" w:type="dxa"/>
          </w:tcPr>
          <w:p w:rsidR="00F07A14" w:rsidRPr="008C36EE" w:rsidRDefault="00F07A14" w:rsidP="00CC45D5">
            <w:pPr>
              <w:jc w:val="center"/>
              <w:rPr>
                <w:rFonts w:ascii="Times New Roman" w:eastAsia="Times New Roman" w:hAnsi="Times New Roman" w:cs="Times New Roman"/>
                <w:b/>
                <w:sz w:val="24"/>
                <w:szCs w:val="24"/>
                <w:lang w:val="ru-RU"/>
              </w:rPr>
            </w:pPr>
            <w:r w:rsidRPr="008C36EE">
              <w:rPr>
                <w:rFonts w:ascii="Times New Roman" w:eastAsia="Times New Roman" w:hAnsi="Times New Roman" w:cs="Times New Roman"/>
                <w:b/>
                <w:sz w:val="24"/>
                <w:szCs w:val="24"/>
                <w:lang w:val="ru-RU"/>
              </w:rPr>
              <w:t>26/6</w:t>
            </w:r>
          </w:p>
        </w:tc>
        <w:tc>
          <w:tcPr>
            <w:tcW w:w="2407" w:type="dxa"/>
          </w:tcPr>
          <w:p w:rsidR="00F07A14" w:rsidRPr="008C36EE" w:rsidRDefault="00F07A14" w:rsidP="00CC45D5">
            <w:pPr>
              <w:rPr>
                <w:rFonts w:ascii="Times New Roman" w:eastAsia="Times New Roman" w:hAnsi="Times New Roman" w:cs="Times New Roman"/>
                <w:sz w:val="24"/>
                <w:szCs w:val="24"/>
                <w:lang w:val="ru-RU"/>
              </w:rPr>
            </w:pPr>
          </w:p>
        </w:tc>
      </w:tr>
      <w:tr w:rsidR="00F07A14" w:rsidRPr="008C36EE" w:rsidTr="00CC45D5">
        <w:trPr>
          <w:trHeight w:val="699"/>
        </w:trPr>
        <w:tc>
          <w:tcPr>
            <w:tcW w:w="2840" w:type="dxa"/>
            <w:vMerge/>
          </w:tcPr>
          <w:p w:rsidR="00F07A14" w:rsidRPr="008C36EE" w:rsidRDefault="00F07A14" w:rsidP="00CC45D5">
            <w:pPr>
              <w:spacing w:line="275" w:lineRule="exact"/>
              <w:rPr>
                <w:rFonts w:ascii="Times New Roman" w:eastAsia="Times New Roman" w:hAnsi="Times New Roman" w:cs="Times New Roman"/>
                <w:sz w:val="24"/>
                <w:szCs w:val="24"/>
                <w:lang w:val="ru-RU"/>
              </w:rPr>
            </w:pPr>
          </w:p>
        </w:tc>
        <w:tc>
          <w:tcPr>
            <w:tcW w:w="6950" w:type="dxa"/>
          </w:tcPr>
          <w:p w:rsidR="00F07A14" w:rsidRPr="008C36EE" w:rsidRDefault="00F07A14" w:rsidP="00CC45D5">
            <w:pPr>
              <w:ind w:left="146" w:right="110"/>
              <w:rPr>
                <w:rFonts w:ascii="Times New Roman" w:eastAsia="Times New Roman" w:hAnsi="Times New Roman" w:cs="Times New Roman"/>
                <w:color w:val="000000"/>
                <w:sz w:val="24"/>
                <w:szCs w:val="24"/>
                <w:lang w:val="ru-RU" w:eastAsia="ru-RU"/>
              </w:rPr>
            </w:pPr>
            <w:r w:rsidRPr="008C36EE">
              <w:rPr>
                <w:rFonts w:ascii="Times New Roman" w:eastAsia="Times New Roman" w:hAnsi="Times New Roman" w:cs="Times New Roman"/>
                <w:bCs/>
                <w:color w:val="000000"/>
                <w:sz w:val="24"/>
                <w:szCs w:val="24"/>
                <w:lang w:val="ru-RU" w:eastAsia="ru-RU"/>
              </w:rPr>
              <w:t>1.Заключение</w:t>
            </w:r>
            <w:r w:rsidRPr="008C36EE">
              <w:rPr>
                <w:rFonts w:ascii="Times New Roman" w:eastAsia="Times New Roman" w:hAnsi="Times New Roman" w:cs="Times New Roman"/>
                <w:sz w:val="24"/>
                <w:szCs w:val="24"/>
                <w:lang w:val="ru-RU" w:eastAsia="ru-RU"/>
              </w:rPr>
              <w:t xml:space="preserve"> трудового договора. </w:t>
            </w:r>
            <w:r w:rsidRPr="008C36EE">
              <w:rPr>
                <w:rFonts w:ascii="Times New Roman" w:eastAsia="Times New Roman" w:hAnsi="Times New Roman" w:cs="Times New Roman"/>
                <w:color w:val="000000"/>
                <w:sz w:val="24"/>
                <w:szCs w:val="24"/>
                <w:lang w:val="ru-RU" w:eastAsia="ru-RU"/>
              </w:rPr>
              <w:t>Гарантии при заключении трудового договора.</w:t>
            </w:r>
          </w:p>
          <w:p w:rsidR="00F07A14" w:rsidRPr="008C36EE" w:rsidRDefault="00F07A14" w:rsidP="00CC45D5">
            <w:pPr>
              <w:ind w:left="146" w:right="110"/>
              <w:rPr>
                <w:rFonts w:ascii="Times New Roman" w:eastAsia="Times New Roman" w:hAnsi="Times New Roman" w:cs="Times New Roman"/>
                <w:color w:val="000000"/>
                <w:sz w:val="24"/>
                <w:szCs w:val="24"/>
                <w:lang w:val="ru-RU" w:eastAsia="ru-RU"/>
              </w:rPr>
            </w:pPr>
            <w:r w:rsidRPr="008C36EE">
              <w:rPr>
                <w:rFonts w:ascii="Times New Roman" w:eastAsia="Times New Roman" w:hAnsi="Times New Roman" w:cs="Times New Roman"/>
                <w:color w:val="000000"/>
                <w:sz w:val="24"/>
                <w:szCs w:val="24"/>
                <w:lang w:val="ru-RU" w:eastAsia="ru-RU"/>
              </w:rPr>
              <w:t>Испытание при приеме на работу.</w:t>
            </w:r>
          </w:p>
        </w:tc>
        <w:tc>
          <w:tcPr>
            <w:tcW w:w="2694" w:type="dxa"/>
          </w:tcPr>
          <w:p w:rsidR="00F07A14" w:rsidRPr="008C36EE" w:rsidRDefault="00F07A14" w:rsidP="00CC45D5">
            <w:pPr>
              <w:jc w:val="center"/>
              <w:rPr>
                <w:rFonts w:ascii="Times New Roman" w:eastAsia="Times New Roman" w:hAnsi="Times New Roman" w:cs="Times New Roman"/>
                <w:sz w:val="24"/>
                <w:szCs w:val="24"/>
                <w:lang w:val="ru-RU"/>
              </w:rPr>
            </w:pPr>
            <w:r w:rsidRPr="008C36EE">
              <w:rPr>
                <w:rFonts w:ascii="Times New Roman" w:eastAsia="Times New Roman" w:hAnsi="Times New Roman" w:cs="Times New Roman"/>
                <w:sz w:val="24"/>
                <w:szCs w:val="24"/>
                <w:lang w:val="ru-RU"/>
              </w:rPr>
              <w:t>2</w:t>
            </w:r>
          </w:p>
        </w:tc>
        <w:tc>
          <w:tcPr>
            <w:tcW w:w="2407" w:type="dxa"/>
            <w:vMerge w:val="restart"/>
          </w:tcPr>
          <w:p w:rsidR="00F07A14" w:rsidRPr="008C36EE" w:rsidRDefault="00F07A14" w:rsidP="00CC45D5">
            <w:pPr>
              <w:rPr>
                <w:rFonts w:ascii="Times New Roman" w:eastAsia="Times New Roman" w:hAnsi="Times New Roman" w:cs="Times New Roman"/>
                <w:sz w:val="24"/>
                <w:szCs w:val="24"/>
                <w:lang w:val="ru-RU"/>
              </w:rPr>
            </w:pPr>
          </w:p>
        </w:tc>
      </w:tr>
      <w:tr w:rsidR="00F07A14" w:rsidRPr="008C36EE" w:rsidTr="00CC45D5">
        <w:trPr>
          <w:trHeight w:val="862"/>
        </w:trPr>
        <w:tc>
          <w:tcPr>
            <w:tcW w:w="2840" w:type="dxa"/>
            <w:vMerge/>
          </w:tcPr>
          <w:p w:rsidR="00F07A14" w:rsidRPr="008C36EE" w:rsidRDefault="00F07A14" w:rsidP="00CC45D5">
            <w:pPr>
              <w:spacing w:line="270" w:lineRule="exact"/>
              <w:rPr>
                <w:rFonts w:ascii="Times New Roman" w:eastAsia="Times New Roman" w:hAnsi="Times New Roman" w:cs="Times New Roman"/>
                <w:spacing w:val="-4"/>
                <w:sz w:val="24"/>
                <w:szCs w:val="24"/>
                <w:lang w:val="ru-RU"/>
              </w:rPr>
            </w:pPr>
          </w:p>
        </w:tc>
        <w:tc>
          <w:tcPr>
            <w:tcW w:w="6950" w:type="dxa"/>
          </w:tcPr>
          <w:p w:rsidR="00F07A14" w:rsidRPr="008C36EE" w:rsidRDefault="00F07A14" w:rsidP="00CC45D5">
            <w:pPr>
              <w:ind w:left="146" w:right="110"/>
              <w:rPr>
                <w:rFonts w:ascii="Times New Roman" w:eastAsia="Times New Roman" w:hAnsi="Times New Roman" w:cs="Times New Roman"/>
                <w:color w:val="000000"/>
                <w:sz w:val="24"/>
                <w:szCs w:val="24"/>
                <w:lang w:eastAsia="ru-RU"/>
              </w:rPr>
            </w:pPr>
            <w:r w:rsidRPr="008C36EE">
              <w:rPr>
                <w:rFonts w:ascii="Times New Roman" w:eastAsia="Times New Roman" w:hAnsi="Times New Roman" w:cs="Times New Roman"/>
                <w:color w:val="000000"/>
                <w:sz w:val="24"/>
                <w:szCs w:val="24"/>
                <w:lang w:val="ru-RU" w:eastAsia="ru-RU"/>
              </w:rPr>
              <w:t xml:space="preserve">2.Изменение  определенных сторонами условий трудового договора. Перевод на другую работу. Перемещение.  </w:t>
            </w:r>
            <w:r w:rsidRPr="008C36EE">
              <w:rPr>
                <w:rFonts w:ascii="Times New Roman" w:eastAsia="Times New Roman" w:hAnsi="Times New Roman" w:cs="Times New Roman"/>
                <w:color w:val="000000"/>
                <w:sz w:val="24"/>
                <w:szCs w:val="24"/>
                <w:lang w:eastAsia="ru-RU"/>
              </w:rPr>
              <w:t>Отстранение от работы.</w:t>
            </w:r>
          </w:p>
        </w:tc>
        <w:tc>
          <w:tcPr>
            <w:tcW w:w="2694" w:type="dxa"/>
          </w:tcPr>
          <w:p w:rsidR="00F07A14" w:rsidRPr="008C36EE" w:rsidRDefault="00F07A14" w:rsidP="00CC45D5">
            <w:pPr>
              <w:jc w:val="center"/>
              <w:rPr>
                <w:rFonts w:ascii="Times New Roman" w:eastAsia="Times New Roman" w:hAnsi="Times New Roman" w:cs="Times New Roman"/>
                <w:sz w:val="24"/>
                <w:szCs w:val="24"/>
                <w:lang w:val="ru-RU"/>
              </w:rPr>
            </w:pPr>
            <w:r w:rsidRPr="008C36EE">
              <w:rPr>
                <w:rFonts w:ascii="Times New Roman" w:eastAsia="Times New Roman" w:hAnsi="Times New Roman" w:cs="Times New Roman"/>
                <w:sz w:val="24"/>
                <w:szCs w:val="24"/>
                <w:lang w:val="ru-RU"/>
              </w:rPr>
              <w:t>2</w:t>
            </w:r>
          </w:p>
        </w:tc>
        <w:tc>
          <w:tcPr>
            <w:tcW w:w="2407" w:type="dxa"/>
            <w:vMerge/>
          </w:tcPr>
          <w:p w:rsidR="00F07A14" w:rsidRPr="008C36EE" w:rsidRDefault="00F07A14" w:rsidP="00CC45D5">
            <w:pPr>
              <w:rPr>
                <w:rFonts w:ascii="Times New Roman" w:eastAsia="Times New Roman" w:hAnsi="Times New Roman" w:cs="Times New Roman"/>
                <w:sz w:val="24"/>
                <w:szCs w:val="24"/>
                <w:lang w:val="ru-RU"/>
              </w:rPr>
            </w:pPr>
          </w:p>
        </w:tc>
      </w:tr>
      <w:tr w:rsidR="00F07A14" w:rsidRPr="008C36EE" w:rsidTr="00CC45D5">
        <w:trPr>
          <w:trHeight w:val="538"/>
        </w:trPr>
        <w:tc>
          <w:tcPr>
            <w:tcW w:w="2840" w:type="dxa"/>
            <w:vMerge/>
          </w:tcPr>
          <w:p w:rsidR="00F07A14" w:rsidRPr="008C36EE" w:rsidRDefault="00F07A14" w:rsidP="00CC45D5">
            <w:pPr>
              <w:spacing w:line="270" w:lineRule="exact"/>
              <w:rPr>
                <w:rFonts w:ascii="Times New Roman" w:eastAsia="Times New Roman" w:hAnsi="Times New Roman" w:cs="Times New Roman"/>
                <w:spacing w:val="-4"/>
                <w:sz w:val="24"/>
                <w:szCs w:val="24"/>
                <w:lang w:val="ru-RU"/>
              </w:rPr>
            </w:pPr>
          </w:p>
        </w:tc>
        <w:tc>
          <w:tcPr>
            <w:tcW w:w="6950" w:type="dxa"/>
          </w:tcPr>
          <w:p w:rsidR="00F07A14" w:rsidRPr="008C36EE" w:rsidRDefault="00F07A14" w:rsidP="00CC45D5">
            <w:pPr>
              <w:ind w:left="146" w:right="110"/>
              <w:rPr>
                <w:rFonts w:ascii="Times New Roman" w:eastAsia="Times New Roman" w:hAnsi="Times New Roman" w:cs="Times New Roman"/>
                <w:color w:val="000000"/>
                <w:sz w:val="24"/>
                <w:szCs w:val="24"/>
                <w:lang w:val="ru-RU" w:eastAsia="ru-RU"/>
              </w:rPr>
            </w:pPr>
            <w:r w:rsidRPr="008C36EE">
              <w:rPr>
                <w:rFonts w:ascii="Times New Roman" w:eastAsia="Times New Roman" w:hAnsi="Times New Roman" w:cs="Times New Roman"/>
                <w:color w:val="000000"/>
                <w:sz w:val="24"/>
                <w:szCs w:val="24"/>
                <w:lang w:val="ru-RU" w:eastAsia="ru-RU"/>
              </w:rPr>
              <w:t>3.Расторжение трудового договора по соглашению сторон. Расторжение трудового договора по инициативе работника</w:t>
            </w:r>
          </w:p>
        </w:tc>
        <w:tc>
          <w:tcPr>
            <w:tcW w:w="2694" w:type="dxa"/>
          </w:tcPr>
          <w:p w:rsidR="00F07A14" w:rsidRPr="008C36EE" w:rsidRDefault="00F07A14" w:rsidP="00CC45D5">
            <w:pPr>
              <w:jc w:val="center"/>
              <w:rPr>
                <w:rFonts w:ascii="Times New Roman" w:eastAsia="Times New Roman" w:hAnsi="Times New Roman" w:cs="Times New Roman"/>
                <w:sz w:val="24"/>
                <w:szCs w:val="24"/>
                <w:lang w:val="ru-RU"/>
              </w:rPr>
            </w:pPr>
            <w:r w:rsidRPr="008C36EE">
              <w:rPr>
                <w:rFonts w:ascii="Times New Roman" w:eastAsia="Times New Roman" w:hAnsi="Times New Roman" w:cs="Times New Roman"/>
                <w:sz w:val="24"/>
                <w:szCs w:val="24"/>
                <w:lang w:val="ru-RU"/>
              </w:rPr>
              <w:t>2</w:t>
            </w:r>
          </w:p>
        </w:tc>
        <w:tc>
          <w:tcPr>
            <w:tcW w:w="2407" w:type="dxa"/>
            <w:vMerge/>
          </w:tcPr>
          <w:p w:rsidR="00F07A14" w:rsidRPr="008C36EE" w:rsidRDefault="00F07A14" w:rsidP="00CC45D5">
            <w:pPr>
              <w:rPr>
                <w:rFonts w:ascii="Times New Roman" w:eastAsia="Times New Roman" w:hAnsi="Times New Roman" w:cs="Times New Roman"/>
                <w:sz w:val="24"/>
                <w:szCs w:val="24"/>
                <w:lang w:val="ru-RU"/>
              </w:rPr>
            </w:pPr>
          </w:p>
        </w:tc>
      </w:tr>
      <w:tr w:rsidR="00F07A14" w:rsidRPr="008C36EE" w:rsidTr="00CC45D5">
        <w:trPr>
          <w:trHeight w:val="617"/>
        </w:trPr>
        <w:tc>
          <w:tcPr>
            <w:tcW w:w="2840" w:type="dxa"/>
            <w:vMerge/>
          </w:tcPr>
          <w:p w:rsidR="00F07A14" w:rsidRPr="008C36EE" w:rsidRDefault="00F07A14" w:rsidP="00CC45D5">
            <w:pPr>
              <w:spacing w:line="270" w:lineRule="exact"/>
              <w:rPr>
                <w:rFonts w:ascii="Times New Roman" w:eastAsia="Times New Roman" w:hAnsi="Times New Roman" w:cs="Times New Roman"/>
                <w:spacing w:val="-4"/>
                <w:sz w:val="24"/>
                <w:szCs w:val="24"/>
                <w:lang w:val="ru-RU"/>
              </w:rPr>
            </w:pPr>
          </w:p>
        </w:tc>
        <w:tc>
          <w:tcPr>
            <w:tcW w:w="6950" w:type="dxa"/>
          </w:tcPr>
          <w:p w:rsidR="00F07A14" w:rsidRPr="008C36EE" w:rsidRDefault="00F07A14" w:rsidP="00CC45D5">
            <w:pPr>
              <w:ind w:left="146" w:right="110"/>
              <w:rPr>
                <w:rFonts w:ascii="Times New Roman" w:eastAsia="Times New Roman" w:hAnsi="Times New Roman" w:cs="Times New Roman"/>
                <w:color w:val="000000"/>
                <w:sz w:val="24"/>
                <w:szCs w:val="24"/>
                <w:lang w:val="ru-RU" w:eastAsia="ru-RU"/>
              </w:rPr>
            </w:pPr>
            <w:r w:rsidRPr="008C36EE">
              <w:rPr>
                <w:rFonts w:ascii="Times New Roman" w:eastAsia="Times New Roman" w:hAnsi="Times New Roman" w:cs="Times New Roman"/>
                <w:color w:val="000000"/>
                <w:sz w:val="24"/>
                <w:szCs w:val="24"/>
                <w:lang w:val="ru-RU" w:eastAsia="ru-RU"/>
              </w:rPr>
              <w:t>4. Расторжение трудового договора по инициативе  работодателя</w:t>
            </w:r>
          </w:p>
        </w:tc>
        <w:tc>
          <w:tcPr>
            <w:tcW w:w="2694" w:type="dxa"/>
          </w:tcPr>
          <w:p w:rsidR="00F07A14" w:rsidRPr="008C36EE" w:rsidRDefault="00F07A14" w:rsidP="00CC45D5">
            <w:pPr>
              <w:jc w:val="center"/>
              <w:rPr>
                <w:rFonts w:ascii="Times New Roman" w:eastAsia="Times New Roman" w:hAnsi="Times New Roman" w:cs="Times New Roman"/>
                <w:sz w:val="24"/>
                <w:szCs w:val="24"/>
                <w:lang w:val="ru-RU"/>
              </w:rPr>
            </w:pPr>
            <w:r w:rsidRPr="008C36EE">
              <w:rPr>
                <w:rFonts w:ascii="Times New Roman" w:eastAsia="Times New Roman" w:hAnsi="Times New Roman" w:cs="Times New Roman"/>
                <w:sz w:val="24"/>
                <w:szCs w:val="24"/>
                <w:lang w:val="ru-RU"/>
              </w:rPr>
              <w:t>2</w:t>
            </w:r>
          </w:p>
        </w:tc>
        <w:tc>
          <w:tcPr>
            <w:tcW w:w="2407" w:type="dxa"/>
            <w:vMerge/>
          </w:tcPr>
          <w:p w:rsidR="00F07A14" w:rsidRPr="008C36EE" w:rsidRDefault="00F07A14" w:rsidP="00CC45D5">
            <w:pPr>
              <w:rPr>
                <w:rFonts w:ascii="Times New Roman" w:eastAsia="Times New Roman" w:hAnsi="Times New Roman" w:cs="Times New Roman"/>
                <w:sz w:val="24"/>
                <w:szCs w:val="24"/>
                <w:lang w:val="ru-RU"/>
              </w:rPr>
            </w:pPr>
          </w:p>
        </w:tc>
      </w:tr>
      <w:tr w:rsidR="00F07A14" w:rsidRPr="008C36EE" w:rsidTr="00CC45D5">
        <w:trPr>
          <w:trHeight w:val="774"/>
        </w:trPr>
        <w:tc>
          <w:tcPr>
            <w:tcW w:w="2840" w:type="dxa"/>
            <w:vMerge/>
          </w:tcPr>
          <w:p w:rsidR="00F07A14" w:rsidRPr="008C36EE" w:rsidRDefault="00F07A14" w:rsidP="00CC45D5">
            <w:pPr>
              <w:spacing w:line="270" w:lineRule="exact"/>
              <w:rPr>
                <w:rFonts w:ascii="Times New Roman" w:eastAsia="Times New Roman" w:hAnsi="Times New Roman" w:cs="Times New Roman"/>
                <w:spacing w:val="-4"/>
                <w:sz w:val="24"/>
                <w:szCs w:val="24"/>
                <w:lang w:val="ru-RU"/>
              </w:rPr>
            </w:pPr>
          </w:p>
        </w:tc>
        <w:tc>
          <w:tcPr>
            <w:tcW w:w="6950" w:type="dxa"/>
          </w:tcPr>
          <w:p w:rsidR="00F07A14" w:rsidRPr="008C36EE" w:rsidRDefault="00F07A14" w:rsidP="00CC45D5">
            <w:pPr>
              <w:ind w:right="108" w:firstLine="142"/>
              <w:jc w:val="both"/>
              <w:rPr>
                <w:rFonts w:ascii="Times New Roman" w:eastAsia="Times New Roman" w:hAnsi="Times New Roman" w:cs="Times New Roman"/>
                <w:bCs/>
                <w:color w:val="000000"/>
                <w:sz w:val="24"/>
                <w:szCs w:val="24"/>
                <w:lang w:val="ru-RU" w:eastAsia="ru-RU"/>
              </w:rPr>
            </w:pPr>
            <w:r w:rsidRPr="008C36EE">
              <w:rPr>
                <w:rFonts w:ascii="Times New Roman" w:eastAsia="Times New Roman" w:hAnsi="Times New Roman" w:cs="Times New Roman"/>
                <w:bCs/>
                <w:color w:val="000000"/>
                <w:sz w:val="24"/>
                <w:szCs w:val="24"/>
                <w:lang w:val="ru-RU" w:eastAsia="ru-RU"/>
              </w:rPr>
              <w:t>5.Рабочее время и время отдыха.</w:t>
            </w:r>
          </w:p>
          <w:p w:rsidR="00F07A14" w:rsidRPr="008C36EE" w:rsidRDefault="00F07A14" w:rsidP="00CC45D5">
            <w:pPr>
              <w:ind w:left="146" w:right="415"/>
              <w:rPr>
                <w:rFonts w:ascii="Times New Roman" w:eastAsia="Times New Roman" w:hAnsi="Times New Roman" w:cs="Times New Roman"/>
                <w:bCs/>
                <w:color w:val="000000"/>
                <w:sz w:val="24"/>
                <w:szCs w:val="24"/>
                <w:lang w:val="ru-RU"/>
              </w:rPr>
            </w:pPr>
            <w:r w:rsidRPr="008C36EE">
              <w:rPr>
                <w:rFonts w:ascii="Times New Roman" w:eastAsia="Times New Roman" w:hAnsi="Times New Roman" w:cs="Times New Roman"/>
                <w:bCs/>
                <w:color w:val="000000"/>
                <w:sz w:val="24"/>
                <w:szCs w:val="24"/>
                <w:lang w:val="ru-RU"/>
              </w:rPr>
              <w:t xml:space="preserve">Понятие рабочего времени. </w:t>
            </w:r>
          </w:p>
          <w:p w:rsidR="00F07A14" w:rsidRPr="008C36EE" w:rsidRDefault="00F07A14" w:rsidP="00CC45D5">
            <w:pPr>
              <w:ind w:left="146"/>
              <w:rPr>
                <w:rFonts w:ascii="Times New Roman" w:eastAsia="Times New Roman" w:hAnsi="Times New Roman" w:cs="Times New Roman"/>
                <w:sz w:val="24"/>
                <w:szCs w:val="24"/>
                <w:lang w:val="ru-RU"/>
              </w:rPr>
            </w:pPr>
            <w:r w:rsidRPr="008C36EE">
              <w:rPr>
                <w:rFonts w:ascii="Times New Roman" w:eastAsia="Times New Roman" w:hAnsi="Times New Roman" w:cs="Times New Roman"/>
                <w:bCs/>
                <w:color w:val="000000"/>
                <w:sz w:val="24"/>
                <w:szCs w:val="24"/>
                <w:lang w:val="ru-RU"/>
              </w:rPr>
              <w:t>Сокращенная  продолжительность рабочего времени. Неполное рабочее время. Продолжительность ежедневной рабочей смены. Работа  в ночное время. Сверхурочное время. Отпуска. Перерывы для отдыха и питания.</w:t>
            </w:r>
          </w:p>
        </w:tc>
        <w:tc>
          <w:tcPr>
            <w:tcW w:w="2694" w:type="dxa"/>
          </w:tcPr>
          <w:p w:rsidR="00F07A14" w:rsidRPr="008C36EE" w:rsidRDefault="00F07A14" w:rsidP="00CC45D5">
            <w:pPr>
              <w:jc w:val="center"/>
              <w:rPr>
                <w:rFonts w:ascii="Times New Roman" w:eastAsia="Times New Roman" w:hAnsi="Times New Roman" w:cs="Times New Roman"/>
                <w:sz w:val="24"/>
                <w:szCs w:val="24"/>
                <w:lang w:val="ru-RU"/>
              </w:rPr>
            </w:pPr>
            <w:r w:rsidRPr="008C36EE">
              <w:rPr>
                <w:rFonts w:ascii="Times New Roman" w:eastAsia="Times New Roman" w:hAnsi="Times New Roman" w:cs="Times New Roman"/>
                <w:sz w:val="24"/>
                <w:szCs w:val="24"/>
                <w:lang w:val="ru-RU"/>
              </w:rPr>
              <w:t>2</w:t>
            </w:r>
          </w:p>
        </w:tc>
        <w:tc>
          <w:tcPr>
            <w:tcW w:w="2407" w:type="dxa"/>
            <w:vMerge/>
          </w:tcPr>
          <w:p w:rsidR="00F07A14" w:rsidRPr="008C36EE" w:rsidRDefault="00F07A14" w:rsidP="00CC45D5">
            <w:pPr>
              <w:rPr>
                <w:rFonts w:ascii="Times New Roman" w:eastAsia="Times New Roman" w:hAnsi="Times New Roman" w:cs="Times New Roman"/>
                <w:sz w:val="24"/>
                <w:szCs w:val="24"/>
                <w:lang w:val="ru-RU"/>
              </w:rPr>
            </w:pPr>
          </w:p>
        </w:tc>
      </w:tr>
      <w:tr w:rsidR="00F07A14" w:rsidRPr="008C36EE" w:rsidTr="00CC45D5">
        <w:trPr>
          <w:trHeight w:val="774"/>
        </w:trPr>
        <w:tc>
          <w:tcPr>
            <w:tcW w:w="2840" w:type="dxa"/>
            <w:vMerge/>
          </w:tcPr>
          <w:p w:rsidR="00F07A14" w:rsidRPr="008C36EE" w:rsidRDefault="00F07A14" w:rsidP="00CC45D5">
            <w:pPr>
              <w:spacing w:line="270" w:lineRule="exact"/>
              <w:rPr>
                <w:rFonts w:ascii="Times New Roman" w:eastAsia="Times New Roman" w:hAnsi="Times New Roman" w:cs="Times New Roman"/>
                <w:spacing w:val="-4"/>
                <w:sz w:val="24"/>
                <w:szCs w:val="24"/>
                <w:lang w:val="ru-RU"/>
              </w:rPr>
            </w:pPr>
          </w:p>
        </w:tc>
        <w:tc>
          <w:tcPr>
            <w:tcW w:w="6950" w:type="dxa"/>
          </w:tcPr>
          <w:p w:rsidR="00F07A14" w:rsidRPr="008C36EE" w:rsidRDefault="00F07A14" w:rsidP="00CC45D5">
            <w:pPr>
              <w:ind w:left="146" w:right="110"/>
              <w:jc w:val="both"/>
              <w:rPr>
                <w:rFonts w:ascii="Times New Roman" w:eastAsia="Times New Roman" w:hAnsi="Times New Roman" w:cs="Times New Roman"/>
                <w:bCs/>
                <w:color w:val="000000"/>
                <w:sz w:val="24"/>
                <w:szCs w:val="24"/>
                <w:lang w:val="ru-RU" w:eastAsia="ru-RU"/>
              </w:rPr>
            </w:pPr>
            <w:r w:rsidRPr="008C36EE">
              <w:rPr>
                <w:rFonts w:ascii="Times New Roman" w:eastAsia="Times New Roman" w:hAnsi="Times New Roman" w:cs="Times New Roman"/>
                <w:bCs/>
                <w:color w:val="000000"/>
                <w:sz w:val="24"/>
                <w:szCs w:val="24"/>
                <w:lang w:val="ru-RU" w:eastAsia="ru-RU"/>
              </w:rPr>
              <w:t>6.Установление заработанной платы. Порядок место и сроки  выплаты заработанной платы. Ограничение удержаний из заработанной платы. Исчисление средней заработанной платы. Сроки расчета при увольнении. Ответственность  работодателя  за нарушение  сроков выдачи заработанной платы. Тарифная система оплаты труда. Оплата сверхурочной. Оплата  труда  в ночное время. Оплата труда в выходные и праздничные дни.</w:t>
            </w:r>
          </w:p>
        </w:tc>
        <w:tc>
          <w:tcPr>
            <w:tcW w:w="2694" w:type="dxa"/>
          </w:tcPr>
          <w:p w:rsidR="00F07A14" w:rsidRPr="008C36EE" w:rsidRDefault="00F07A14" w:rsidP="00CC45D5">
            <w:pPr>
              <w:jc w:val="center"/>
              <w:rPr>
                <w:rFonts w:ascii="Times New Roman" w:eastAsia="Times New Roman" w:hAnsi="Times New Roman" w:cs="Times New Roman"/>
                <w:sz w:val="24"/>
                <w:szCs w:val="24"/>
                <w:lang w:val="ru-RU"/>
              </w:rPr>
            </w:pPr>
            <w:r w:rsidRPr="008C36EE">
              <w:rPr>
                <w:rFonts w:ascii="Times New Roman" w:eastAsia="Times New Roman" w:hAnsi="Times New Roman" w:cs="Times New Roman"/>
                <w:sz w:val="24"/>
                <w:szCs w:val="24"/>
                <w:lang w:val="ru-RU"/>
              </w:rPr>
              <w:t>2</w:t>
            </w:r>
          </w:p>
        </w:tc>
        <w:tc>
          <w:tcPr>
            <w:tcW w:w="2407" w:type="dxa"/>
            <w:vMerge/>
          </w:tcPr>
          <w:p w:rsidR="00F07A14" w:rsidRPr="008C36EE" w:rsidRDefault="00F07A14" w:rsidP="00CC45D5">
            <w:pPr>
              <w:rPr>
                <w:rFonts w:ascii="Times New Roman" w:eastAsia="Times New Roman" w:hAnsi="Times New Roman" w:cs="Times New Roman"/>
                <w:sz w:val="24"/>
                <w:szCs w:val="24"/>
                <w:lang w:val="ru-RU"/>
              </w:rPr>
            </w:pPr>
          </w:p>
        </w:tc>
      </w:tr>
      <w:tr w:rsidR="00F07A14" w:rsidRPr="008C36EE" w:rsidTr="00CC45D5">
        <w:trPr>
          <w:trHeight w:val="774"/>
        </w:trPr>
        <w:tc>
          <w:tcPr>
            <w:tcW w:w="2840" w:type="dxa"/>
            <w:vMerge/>
          </w:tcPr>
          <w:p w:rsidR="00F07A14" w:rsidRPr="008C36EE" w:rsidRDefault="00F07A14" w:rsidP="00CC45D5">
            <w:pPr>
              <w:spacing w:line="270" w:lineRule="exact"/>
              <w:rPr>
                <w:rFonts w:ascii="Times New Roman" w:eastAsia="Times New Roman" w:hAnsi="Times New Roman" w:cs="Times New Roman"/>
                <w:spacing w:val="-4"/>
                <w:sz w:val="24"/>
                <w:szCs w:val="24"/>
                <w:lang w:val="ru-RU"/>
              </w:rPr>
            </w:pPr>
          </w:p>
        </w:tc>
        <w:tc>
          <w:tcPr>
            <w:tcW w:w="6950" w:type="dxa"/>
          </w:tcPr>
          <w:p w:rsidR="00F07A14" w:rsidRPr="008C36EE" w:rsidRDefault="00F07A14" w:rsidP="00CC45D5">
            <w:pPr>
              <w:ind w:right="110"/>
              <w:jc w:val="both"/>
              <w:rPr>
                <w:rFonts w:ascii="Times New Roman" w:eastAsia="Times New Roman" w:hAnsi="Times New Roman" w:cs="Times New Roman"/>
                <w:color w:val="000000"/>
                <w:sz w:val="24"/>
                <w:szCs w:val="24"/>
                <w:lang w:val="ru-RU" w:eastAsia="ru-RU"/>
              </w:rPr>
            </w:pPr>
            <w:r w:rsidRPr="008C36EE">
              <w:rPr>
                <w:rFonts w:ascii="Times New Roman" w:eastAsia="Times New Roman" w:hAnsi="Times New Roman" w:cs="Times New Roman"/>
                <w:bCs/>
                <w:color w:val="000000"/>
                <w:sz w:val="24"/>
                <w:szCs w:val="24"/>
                <w:lang w:val="ru-RU" w:eastAsia="ru-RU"/>
              </w:rPr>
              <w:t xml:space="preserve">   7.Трудовые споры.</w:t>
            </w:r>
            <w:r w:rsidRPr="008C36EE">
              <w:rPr>
                <w:rFonts w:ascii="Times New Roman" w:eastAsia="Times New Roman" w:hAnsi="Times New Roman" w:cs="Times New Roman"/>
                <w:color w:val="000000"/>
                <w:sz w:val="24"/>
                <w:szCs w:val="24"/>
                <w:lang w:val="ru-RU" w:eastAsia="ru-RU"/>
              </w:rPr>
              <w:t>.</w:t>
            </w:r>
          </w:p>
          <w:p w:rsidR="00F07A14" w:rsidRPr="008C36EE" w:rsidRDefault="00F07A14" w:rsidP="00CC45D5">
            <w:pPr>
              <w:ind w:left="146" w:right="110"/>
              <w:jc w:val="both"/>
              <w:rPr>
                <w:rFonts w:ascii="Times New Roman" w:eastAsia="Times New Roman" w:hAnsi="Times New Roman" w:cs="Times New Roman"/>
                <w:color w:val="000000"/>
                <w:sz w:val="24"/>
                <w:szCs w:val="24"/>
                <w:lang w:val="ru-RU" w:eastAsia="ru-RU"/>
              </w:rPr>
            </w:pPr>
            <w:r w:rsidRPr="008C36EE">
              <w:rPr>
                <w:rFonts w:ascii="Times New Roman" w:eastAsia="Times New Roman" w:hAnsi="Times New Roman" w:cs="Times New Roman"/>
                <w:color w:val="000000"/>
                <w:sz w:val="24"/>
                <w:szCs w:val="24"/>
                <w:lang w:val="ru-RU" w:eastAsia="ru-RU"/>
              </w:rPr>
              <w:t>Понятие трудовых споров. Классификация трудовых споров. Разрешение трудовых споров.</w:t>
            </w:r>
          </w:p>
        </w:tc>
        <w:tc>
          <w:tcPr>
            <w:tcW w:w="2694" w:type="dxa"/>
          </w:tcPr>
          <w:p w:rsidR="00F07A14" w:rsidRPr="008C36EE" w:rsidRDefault="00F07A14" w:rsidP="00CC45D5">
            <w:pPr>
              <w:jc w:val="center"/>
              <w:rPr>
                <w:rFonts w:ascii="Times New Roman" w:eastAsia="Times New Roman" w:hAnsi="Times New Roman" w:cs="Times New Roman"/>
                <w:sz w:val="24"/>
                <w:szCs w:val="24"/>
                <w:lang w:val="ru-RU"/>
              </w:rPr>
            </w:pPr>
            <w:r w:rsidRPr="008C36EE">
              <w:rPr>
                <w:rFonts w:ascii="Times New Roman" w:eastAsia="Times New Roman" w:hAnsi="Times New Roman" w:cs="Times New Roman"/>
                <w:sz w:val="24"/>
                <w:szCs w:val="24"/>
                <w:lang w:val="ru-RU"/>
              </w:rPr>
              <w:t>2</w:t>
            </w:r>
          </w:p>
        </w:tc>
        <w:tc>
          <w:tcPr>
            <w:tcW w:w="2407" w:type="dxa"/>
            <w:vMerge/>
          </w:tcPr>
          <w:p w:rsidR="00F07A14" w:rsidRPr="008C36EE" w:rsidRDefault="00F07A14" w:rsidP="00CC45D5">
            <w:pPr>
              <w:rPr>
                <w:rFonts w:ascii="Times New Roman" w:eastAsia="Times New Roman" w:hAnsi="Times New Roman" w:cs="Times New Roman"/>
                <w:sz w:val="24"/>
                <w:szCs w:val="24"/>
                <w:lang w:val="ru-RU"/>
              </w:rPr>
            </w:pPr>
          </w:p>
        </w:tc>
      </w:tr>
      <w:tr w:rsidR="00F07A14" w:rsidRPr="008C36EE" w:rsidTr="00CC45D5">
        <w:trPr>
          <w:trHeight w:val="774"/>
        </w:trPr>
        <w:tc>
          <w:tcPr>
            <w:tcW w:w="2840" w:type="dxa"/>
            <w:vMerge/>
          </w:tcPr>
          <w:p w:rsidR="00F07A14" w:rsidRPr="008C36EE" w:rsidRDefault="00F07A14" w:rsidP="00CC45D5">
            <w:pPr>
              <w:spacing w:line="270" w:lineRule="exact"/>
              <w:rPr>
                <w:rFonts w:ascii="Times New Roman" w:eastAsia="Times New Roman" w:hAnsi="Times New Roman" w:cs="Times New Roman"/>
                <w:spacing w:val="-4"/>
                <w:sz w:val="24"/>
                <w:szCs w:val="24"/>
                <w:lang w:val="ru-RU"/>
              </w:rPr>
            </w:pPr>
          </w:p>
        </w:tc>
        <w:tc>
          <w:tcPr>
            <w:tcW w:w="6950" w:type="dxa"/>
          </w:tcPr>
          <w:p w:rsidR="00F07A14" w:rsidRPr="008C36EE" w:rsidRDefault="00F07A14" w:rsidP="00CC45D5">
            <w:pPr>
              <w:ind w:left="146" w:right="110" w:hanging="146"/>
              <w:jc w:val="both"/>
              <w:rPr>
                <w:rFonts w:ascii="Times New Roman" w:eastAsia="Times New Roman" w:hAnsi="Times New Roman" w:cs="Times New Roman"/>
                <w:sz w:val="24"/>
                <w:szCs w:val="24"/>
                <w:lang w:val="ru-RU" w:eastAsia="ru-RU"/>
              </w:rPr>
            </w:pPr>
            <w:r w:rsidRPr="008C36EE">
              <w:rPr>
                <w:rFonts w:ascii="Times New Roman" w:eastAsia="Times New Roman" w:hAnsi="Times New Roman" w:cs="Times New Roman"/>
                <w:color w:val="000000"/>
                <w:sz w:val="24"/>
                <w:szCs w:val="24"/>
                <w:lang w:val="ru-RU" w:eastAsia="ru-RU"/>
              </w:rPr>
              <w:t>8.Материальная ответственность сторон трудового договора.</w:t>
            </w:r>
            <w:r w:rsidRPr="008C36EE">
              <w:rPr>
                <w:rFonts w:ascii="Times New Roman" w:eastAsia="Times New Roman" w:hAnsi="Times New Roman" w:cs="Times New Roman"/>
                <w:sz w:val="24"/>
                <w:szCs w:val="24"/>
                <w:lang w:val="ru-RU" w:eastAsia="ru-RU"/>
              </w:rPr>
              <w:t xml:space="preserve"> Обязанность работодателя возместить работнику материальный ущерб, в результате незаконного  лишения его возможности трудиться. </w:t>
            </w:r>
            <w:r w:rsidRPr="008C36EE">
              <w:rPr>
                <w:rFonts w:ascii="Times New Roman" w:eastAsia="Times New Roman" w:hAnsi="Times New Roman" w:cs="Times New Roman"/>
                <w:sz w:val="24"/>
                <w:szCs w:val="24"/>
                <w:lang w:eastAsia="ru-RU"/>
              </w:rPr>
              <w:t>Материальная ответственность  работника за ущерб, причиненный работодателю</w:t>
            </w:r>
          </w:p>
        </w:tc>
        <w:tc>
          <w:tcPr>
            <w:tcW w:w="2694" w:type="dxa"/>
          </w:tcPr>
          <w:p w:rsidR="00F07A14" w:rsidRPr="008C36EE" w:rsidRDefault="00F07A14" w:rsidP="00CC45D5">
            <w:pPr>
              <w:jc w:val="center"/>
              <w:rPr>
                <w:rFonts w:ascii="Times New Roman" w:eastAsia="Times New Roman" w:hAnsi="Times New Roman" w:cs="Times New Roman"/>
                <w:sz w:val="24"/>
                <w:szCs w:val="24"/>
                <w:lang w:val="ru-RU"/>
              </w:rPr>
            </w:pPr>
            <w:r w:rsidRPr="008C36EE">
              <w:rPr>
                <w:rFonts w:ascii="Times New Roman" w:eastAsia="Times New Roman" w:hAnsi="Times New Roman" w:cs="Times New Roman"/>
                <w:sz w:val="24"/>
                <w:szCs w:val="24"/>
                <w:lang w:val="ru-RU"/>
              </w:rPr>
              <w:t>2</w:t>
            </w:r>
          </w:p>
        </w:tc>
        <w:tc>
          <w:tcPr>
            <w:tcW w:w="2407" w:type="dxa"/>
            <w:vMerge/>
          </w:tcPr>
          <w:p w:rsidR="00F07A14" w:rsidRPr="008C36EE" w:rsidRDefault="00F07A14" w:rsidP="00CC45D5">
            <w:pPr>
              <w:rPr>
                <w:rFonts w:ascii="Times New Roman" w:eastAsia="Times New Roman" w:hAnsi="Times New Roman" w:cs="Times New Roman"/>
                <w:sz w:val="24"/>
                <w:szCs w:val="24"/>
                <w:lang w:val="ru-RU"/>
              </w:rPr>
            </w:pPr>
          </w:p>
        </w:tc>
      </w:tr>
      <w:tr w:rsidR="00F07A14" w:rsidRPr="008C36EE" w:rsidTr="00CC45D5">
        <w:trPr>
          <w:trHeight w:val="774"/>
        </w:trPr>
        <w:tc>
          <w:tcPr>
            <w:tcW w:w="2840" w:type="dxa"/>
            <w:vMerge/>
          </w:tcPr>
          <w:p w:rsidR="00F07A14" w:rsidRPr="008C36EE" w:rsidRDefault="00F07A14" w:rsidP="00CC45D5">
            <w:pPr>
              <w:spacing w:line="270" w:lineRule="exact"/>
              <w:rPr>
                <w:rFonts w:ascii="Times New Roman" w:eastAsia="Times New Roman" w:hAnsi="Times New Roman" w:cs="Times New Roman"/>
                <w:spacing w:val="-4"/>
                <w:sz w:val="24"/>
                <w:szCs w:val="24"/>
                <w:lang w:val="ru-RU"/>
              </w:rPr>
            </w:pPr>
          </w:p>
        </w:tc>
        <w:tc>
          <w:tcPr>
            <w:tcW w:w="6950" w:type="dxa"/>
          </w:tcPr>
          <w:p w:rsidR="00F07A14" w:rsidRPr="008C36EE" w:rsidRDefault="00F07A14" w:rsidP="00CC45D5">
            <w:pPr>
              <w:ind w:right="110"/>
              <w:jc w:val="both"/>
              <w:rPr>
                <w:rFonts w:ascii="Times New Roman" w:eastAsia="Times New Roman" w:hAnsi="Times New Roman" w:cs="Times New Roman"/>
                <w:bCs/>
                <w:sz w:val="24"/>
                <w:szCs w:val="24"/>
                <w:lang w:val="ru-RU" w:eastAsia="ru-RU"/>
              </w:rPr>
            </w:pPr>
            <w:r w:rsidRPr="008C36EE">
              <w:rPr>
                <w:rFonts w:ascii="Times New Roman" w:eastAsia="Times New Roman" w:hAnsi="Times New Roman" w:cs="Times New Roman"/>
                <w:bCs/>
                <w:sz w:val="24"/>
                <w:szCs w:val="24"/>
                <w:lang w:val="ru-RU" w:eastAsia="ru-RU"/>
              </w:rPr>
              <w:t xml:space="preserve">   9.Правовое регулирование занятости и трудоустройства.</w:t>
            </w:r>
          </w:p>
          <w:p w:rsidR="00F07A14" w:rsidRPr="008C36EE" w:rsidRDefault="00F07A14" w:rsidP="00CC45D5">
            <w:pPr>
              <w:ind w:left="146" w:right="110"/>
              <w:jc w:val="both"/>
              <w:rPr>
                <w:rFonts w:ascii="Times New Roman" w:eastAsia="Times New Roman" w:hAnsi="Times New Roman" w:cs="Times New Roman"/>
                <w:sz w:val="24"/>
                <w:szCs w:val="24"/>
                <w:lang w:val="ru-RU" w:eastAsia="ru-RU"/>
              </w:rPr>
            </w:pPr>
            <w:r w:rsidRPr="008C36EE">
              <w:rPr>
                <w:rFonts w:ascii="Times New Roman" w:eastAsia="Times New Roman" w:hAnsi="Times New Roman" w:cs="Times New Roman"/>
                <w:sz w:val="24"/>
                <w:szCs w:val="24"/>
                <w:lang w:val="ru-RU" w:eastAsia="ru-RU"/>
              </w:rPr>
              <w:t xml:space="preserve">Понятие и формы занятости. Порядок и условия признания гражданина безработным. Правовой статус безработного .пособие по безработице. Иные меры социальной поддержки безработных. </w:t>
            </w:r>
            <w:r w:rsidRPr="008C36EE">
              <w:rPr>
                <w:rFonts w:ascii="Times New Roman" w:eastAsia="Times New Roman" w:hAnsi="Times New Roman" w:cs="Times New Roman"/>
                <w:sz w:val="24"/>
                <w:szCs w:val="24"/>
                <w:lang w:eastAsia="ru-RU"/>
              </w:rPr>
              <w:t>Повышение квалификации и переподготовка безработных граждан.</w:t>
            </w:r>
          </w:p>
        </w:tc>
        <w:tc>
          <w:tcPr>
            <w:tcW w:w="2694" w:type="dxa"/>
          </w:tcPr>
          <w:p w:rsidR="00F07A14" w:rsidRPr="008C36EE" w:rsidRDefault="00F07A14" w:rsidP="00CC45D5">
            <w:pPr>
              <w:jc w:val="center"/>
              <w:rPr>
                <w:rFonts w:ascii="Times New Roman" w:eastAsia="Times New Roman" w:hAnsi="Times New Roman" w:cs="Times New Roman"/>
                <w:sz w:val="24"/>
                <w:szCs w:val="24"/>
                <w:lang w:val="ru-RU"/>
              </w:rPr>
            </w:pPr>
            <w:r w:rsidRPr="008C36EE">
              <w:rPr>
                <w:rFonts w:ascii="Times New Roman" w:eastAsia="Times New Roman" w:hAnsi="Times New Roman" w:cs="Times New Roman"/>
                <w:sz w:val="24"/>
                <w:szCs w:val="24"/>
                <w:lang w:val="ru-RU"/>
              </w:rPr>
              <w:t>2</w:t>
            </w:r>
          </w:p>
        </w:tc>
        <w:tc>
          <w:tcPr>
            <w:tcW w:w="2407" w:type="dxa"/>
            <w:vMerge/>
          </w:tcPr>
          <w:p w:rsidR="00F07A14" w:rsidRPr="008C36EE" w:rsidRDefault="00F07A14" w:rsidP="00CC45D5">
            <w:pPr>
              <w:rPr>
                <w:rFonts w:ascii="Times New Roman" w:eastAsia="Times New Roman" w:hAnsi="Times New Roman" w:cs="Times New Roman"/>
                <w:sz w:val="24"/>
                <w:szCs w:val="24"/>
                <w:lang w:val="ru-RU"/>
              </w:rPr>
            </w:pPr>
          </w:p>
        </w:tc>
      </w:tr>
      <w:tr w:rsidR="00F07A14" w:rsidRPr="008C36EE" w:rsidTr="00CC45D5">
        <w:trPr>
          <w:trHeight w:val="271"/>
        </w:trPr>
        <w:tc>
          <w:tcPr>
            <w:tcW w:w="2840" w:type="dxa"/>
            <w:vMerge/>
          </w:tcPr>
          <w:p w:rsidR="00F07A14" w:rsidRPr="008C36EE" w:rsidRDefault="00F07A14" w:rsidP="00CC45D5">
            <w:pPr>
              <w:spacing w:line="270" w:lineRule="exact"/>
              <w:rPr>
                <w:rFonts w:ascii="Times New Roman" w:eastAsia="Times New Roman" w:hAnsi="Times New Roman" w:cs="Times New Roman"/>
                <w:spacing w:val="-4"/>
                <w:sz w:val="24"/>
                <w:szCs w:val="24"/>
                <w:lang w:val="ru-RU"/>
              </w:rPr>
            </w:pPr>
          </w:p>
        </w:tc>
        <w:tc>
          <w:tcPr>
            <w:tcW w:w="6950" w:type="dxa"/>
          </w:tcPr>
          <w:p w:rsidR="00F07A14" w:rsidRPr="008C36EE" w:rsidRDefault="00F07A14" w:rsidP="00CC45D5">
            <w:pPr>
              <w:ind w:right="110"/>
              <w:rPr>
                <w:rFonts w:ascii="Times New Roman" w:eastAsia="Times New Roman" w:hAnsi="Times New Roman" w:cs="Times New Roman"/>
                <w:b/>
                <w:sz w:val="24"/>
                <w:szCs w:val="24"/>
                <w:lang w:val="ru-RU" w:eastAsia="ru-RU"/>
              </w:rPr>
            </w:pPr>
            <w:r w:rsidRPr="008C36EE">
              <w:rPr>
                <w:rFonts w:ascii="Times New Roman" w:eastAsia="Times New Roman" w:hAnsi="Times New Roman" w:cs="Times New Roman"/>
                <w:iCs/>
                <w:color w:val="000000"/>
                <w:sz w:val="24"/>
                <w:szCs w:val="24"/>
                <w:lang w:val="ru-RU" w:eastAsia="ru-RU"/>
              </w:rPr>
              <w:t xml:space="preserve"> </w:t>
            </w:r>
            <w:r w:rsidRPr="008C36EE">
              <w:rPr>
                <w:rFonts w:ascii="Times New Roman" w:eastAsia="Times New Roman" w:hAnsi="Times New Roman" w:cs="Times New Roman"/>
                <w:b/>
                <w:bCs/>
                <w:sz w:val="24"/>
                <w:szCs w:val="24"/>
                <w:lang w:val="ru-RU" w:eastAsia="ru-RU"/>
              </w:rPr>
              <w:t xml:space="preserve"> В том числе практических и лабораторных занятий</w:t>
            </w:r>
          </w:p>
        </w:tc>
        <w:tc>
          <w:tcPr>
            <w:tcW w:w="2694" w:type="dxa"/>
          </w:tcPr>
          <w:p w:rsidR="00F07A14" w:rsidRPr="008C36EE" w:rsidRDefault="00F07A14" w:rsidP="00CC45D5">
            <w:pPr>
              <w:jc w:val="center"/>
              <w:rPr>
                <w:rFonts w:ascii="Times New Roman" w:eastAsia="Times New Roman" w:hAnsi="Times New Roman" w:cs="Times New Roman"/>
                <w:b/>
                <w:sz w:val="24"/>
                <w:szCs w:val="24"/>
                <w:lang w:val="ru-RU"/>
              </w:rPr>
            </w:pPr>
            <w:r w:rsidRPr="008C36EE">
              <w:rPr>
                <w:rFonts w:ascii="Times New Roman" w:eastAsia="Times New Roman" w:hAnsi="Times New Roman" w:cs="Times New Roman"/>
                <w:b/>
                <w:sz w:val="24"/>
                <w:szCs w:val="24"/>
                <w:lang w:val="ru-RU"/>
              </w:rPr>
              <w:t>6/6</w:t>
            </w:r>
          </w:p>
        </w:tc>
        <w:tc>
          <w:tcPr>
            <w:tcW w:w="2407" w:type="dxa"/>
            <w:vMerge/>
          </w:tcPr>
          <w:p w:rsidR="00F07A14" w:rsidRPr="008C36EE" w:rsidRDefault="00F07A14" w:rsidP="00CC45D5">
            <w:pPr>
              <w:rPr>
                <w:rFonts w:ascii="Times New Roman" w:eastAsia="Times New Roman" w:hAnsi="Times New Roman" w:cs="Times New Roman"/>
                <w:sz w:val="24"/>
                <w:szCs w:val="24"/>
                <w:lang w:val="ru-RU"/>
              </w:rPr>
            </w:pPr>
          </w:p>
        </w:tc>
      </w:tr>
      <w:tr w:rsidR="00F07A14" w:rsidRPr="008C36EE" w:rsidTr="00CC45D5">
        <w:trPr>
          <w:trHeight w:val="774"/>
        </w:trPr>
        <w:tc>
          <w:tcPr>
            <w:tcW w:w="2840" w:type="dxa"/>
            <w:vMerge/>
          </w:tcPr>
          <w:p w:rsidR="00F07A14" w:rsidRPr="008C36EE" w:rsidRDefault="00F07A14" w:rsidP="00CC45D5">
            <w:pPr>
              <w:spacing w:line="270" w:lineRule="exact"/>
              <w:rPr>
                <w:rFonts w:ascii="Times New Roman" w:eastAsia="Times New Roman" w:hAnsi="Times New Roman" w:cs="Times New Roman"/>
                <w:spacing w:val="-4"/>
                <w:sz w:val="24"/>
                <w:szCs w:val="24"/>
                <w:lang w:val="ru-RU"/>
              </w:rPr>
            </w:pPr>
          </w:p>
        </w:tc>
        <w:tc>
          <w:tcPr>
            <w:tcW w:w="6950" w:type="dxa"/>
          </w:tcPr>
          <w:p w:rsidR="00F07A14" w:rsidRPr="008C36EE" w:rsidRDefault="00F07A14" w:rsidP="00CC45D5">
            <w:pPr>
              <w:ind w:left="108" w:right="1178"/>
              <w:jc w:val="both"/>
              <w:rPr>
                <w:rFonts w:ascii="Times New Roman" w:eastAsia="Times New Roman" w:hAnsi="Times New Roman" w:cs="Times New Roman"/>
                <w:sz w:val="24"/>
                <w:szCs w:val="24"/>
                <w:lang w:val="ru-RU"/>
              </w:rPr>
            </w:pPr>
            <w:r w:rsidRPr="008C36EE">
              <w:rPr>
                <w:rFonts w:ascii="Times New Roman" w:eastAsia="Times New Roman" w:hAnsi="Times New Roman" w:cs="Times New Roman"/>
                <w:color w:val="000000"/>
                <w:sz w:val="24"/>
                <w:szCs w:val="24"/>
                <w:lang w:val="ru-RU"/>
              </w:rPr>
              <w:t>1.Практическая подготовка. Составление резюме для трудоустройства .</w:t>
            </w:r>
            <w:r w:rsidRPr="008C36EE">
              <w:rPr>
                <w:rFonts w:ascii="Times New Roman" w:eastAsia="Times New Roman" w:hAnsi="Times New Roman" w:cs="Times New Roman"/>
                <w:bCs/>
                <w:color w:val="000000"/>
                <w:sz w:val="24"/>
                <w:szCs w:val="24"/>
                <w:bdr w:val="none" w:sz="0" w:space="0" w:color="auto" w:frame="1"/>
                <w:lang w:val="ru-RU"/>
              </w:rPr>
              <w:t xml:space="preserve">Оформление документов при приеме на работу. </w:t>
            </w:r>
            <w:r w:rsidRPr="008C36EE">
              <w:rPr>
                <w:rFonts w:ascii="Times New Roman" w:eastAsia="Times New Roman" w:hAnsi="Times New Roman" w:cs="Times New Roman"/>
                <w:bCs/>
                <w:color w:val="000000"/>
                <w:sz w:val="24"/>
                <w:szCs w:val="24"/>
              </w:rPr>
              <w:t>Составление трудового договора</w:t>
            </w:r>
            <w:r w:rsidRPr="008C36EE">
              <w:rPr>
                <w:rFonts w:ascii="Times New Roman" w:eastAsia="Times New Roman" w:hAnsi="Times New Roman" w:cs="Times New Roman"/>
                <w:bCs/>
                <w:color w:val="000000"/>
                <w:sz w:val="24"/>
                <w:szCs w:val="24"/>
                <w:lang w:val="ru-RU"/>
              </w:rPr>
              <w:t>.</w:t>
            </w:r>
          </w:p>
        </w:tc>
        <w:tc>
          <w:tcPr>
            <w:tcW w:w="2694" w:type="dxa"/>
          </w:tcPr>
          <w:p w:rsidR="00F07A14" w:rsidRPr="008C36EE" w:rsidRDefault="00F07A14" w:rsidP="00CC45D5">
            <w:pPr>
              <w:jc w:val="center"/>
              <w:rPr>
                <w:rFonts w:ascii="Times New Roman" w:eastAsia="Times New Roman" w:hAnsi="Times New Roman" w:cs="Times New Roman"/>
                <w:sz w:val="24"/>
                <w:szCs w:val="24"/>
                <w:lang w:val="ru-RU"/>
              </w:rPr>
            </w:pPr>
            <w:r w:rsidRPr="008C36EE">
              <w:rPr>
                <w:rFonts w:ascii="Times New Roman" w:eastAsia="Times New Roman" w:hAnsi="Times New Roman" w:cs="Times New Roman"/>
                <w:sz w:val="24"/>
                <w:szCs w:val="24"/>
                <w:lang w:val="ru-RU"/>
              </w:rPr>
              <w:t>2</w:t>
            </w:r>
          </w:p>
        </w:tc>
        <w:tc>
          <w:tcPr>
            <w:tcW w:w="2407" w:type="dxa"/>
            <w:vMerge/>
          </w:tcPr>
          <w:p w:rsidR="00F07A14" w:rsidRPr="008C36EE" w:rsidRDefault="00F07A14" w:rsidP="00CC45D5">
            <w:pPr>
              <w:rPr>
                <w:rFonts w:ascii="Times New Roman" w:eastAsia="Times New Roman" w:hAnsi="Times New Roman" w:cs="Times New Roman"/>
                <w:sz w:val="24"/>
                <w:szCs w:val="24"/>
                <w:lang w:val="ru-RU"/>
              </w:rPr>
            </w:pPr>
          </w:p>
        </w:tc>
      </w:tr>
      <w:tr w:rsidR="00F07A14" w:rsidRPr="008C36EE" w:rsidTr="00CC45D5">
        <w:trPr>
          <w:trHeight w:val="289"/>
        </w:trPr>
        <w:tc>
          <w:tcPr>
            <w:tcW w:w="2840" w:type="dxa"/>
            <w:vMerge/>
          </w:tcPr>
          <w:p w:rsidR="00F07A14" w:rsidRPr="008C36EE" w:rsidRDefault="00F07A14" w:rsidP="00CC45D5">
            <w:pPr>
              <w:spacing w:line="270" w:lineRule="exact"/>
              <w:rPr>
                <w:rFonts w:ascii="Times New Roman" w:eastAsia="Times New Roman" w:hAnsi="Times New Roman" w:cs="Times New Roman"/>
                <w:spacing w:val="-4"/>
                <w:sz w:val="24"/>
                <w:szCs w:val="24"/>
                <w:lang w:val="ru-RU"/>
              </w:rPr>
            </w:pPr>
          </w:p>
        </w:tc>
        <w:tc>
          <w:tcPr>
            <w:tcW w:w="6950" w:type="dxa"/>
          </w:tcPr>
          <w:p w:rsidR="00F07A14" w:rsidRPr="008C36EE" w:rsidRDefault="00F07A14" w:rsidP="00CC45D5">
            <w:pPr>
              <w:ind w:left="108" w:right="1178"/>
              <w:rPr>
                <w:rFonts w:ascii="Times New Roman" w:eastAsia="Times New Roman" w:hAnsi="Times New Roman" w:cs="Times New Roman"/>
                <w:sz w:val="24"/>
                <w:szCs w:val="24"/>
                <w:lang w:val="ru-RU"/>
              </w:rPr>
            </w:pPr>
            <w:r w:rsidRPr="008C36EE">
              <w:rPr>
                <w:rFonts w:ascii="Times New Roman" w:eastAsia="Times New Roman" w:hAnsi="Times New Roman" w:cs="Times New Roman"/>
                <w:bCs/>
                <w:color w:val="000000"/>
                <w:sz w:val="24"/>
                <w:szCs w:val="24"/>
                <w:lang w:val="ru-RU"/>
              </w:rPr>
              <w:t>2. Проект « Режим труда и отдыха».</w:t>
            </w:r>
          </w:p>
        </w:tc>
        <w:tc>
          <w:tcPr>
            <w:tcW w:w="2694" w:type="dxa"/>
          </w:tcPr>
          <w:p w:rsidR="00F07A14" w:rsidRPr="008C36EE" w:rsidRDefault="00F07A14" w:rsidP="00CC45D5">
            <w:pPr>
              <w:jc w:val="center"/>
              <w:rPr>
                <w:rFonts w:ascii="Times New Roman" w:eastAsia="Times New Roman" w:hAnsi="Times New Roman" w:cs="Times New Roman"/>
                <w:sz w:val="24"/>
                <w:szCs w:val="24"/>
                <w:lang w:val="ru-RU"/>
              </w:rPr>
            </w:pPr>
            <w:r w:rsidRPr="008C36EE">
              <w:rPr>
                <w:rFonts w:ascii="Times New Roman" w:eastAsia="Times New Roman" w:hAnsi="Times New Roman" w:cs="Times New Roman"/>
                <w:sz w:val="24"/>
                <w:szCs w:val="24"/>
                <w:lang w:val="ru-RU"/>
              </w:rPr>
              <w:t>2</w:t>
            </w:r>
          </w:p>
        </w:tc>
        <w:tc>
          <w:tcPr>
            <w:tcW w:w="2407" w:type="dxa"/>
            <w:vMerge/>
          </w:tcPr>
          <w:p w:rsidR="00F07A14" w:rsidRPr="008C36EE" w:rsidRDefault="00F07A14" w:rsidP="00CC45D5">
            <w:pPr>
              <w:rPr>
                <w:rFonts w:ascii="Times New Roman" w:eastAsia="Times New Roman" w:hAnsi="Times New Roman" w:cs="Times New Roman"/>
                <w:sz w:val="24"/>
                <w:szCs w:val="24"/>
                <w:lang w:val="ru-RU"/>
              </w:rPr>
            </w:pPr>
          </w:p>
        </w:tc>
      </w:tr>
      <w:tr w:rsidR="00F07A14" w:rsidRPr="008C36EE" w:rsidTr="00CC45D5">
        <w:trPr>
          <w:trHeight w:val="845"/>
        </w:trPr>
        <w:tc>
          <w:tcPr>
            <w:tcW w:w="2840" w:type="dxa"/>
            <w:vMerge/>
          </w:tcPr>
          <w:p w:rsidR="00F07A14" w:rsidRPr="008C36EE" w:rsidRDefault="00F07A14" w:rsidP="00CC45D5">
            <w:pPr>
              <w:spacing w:line="270" w:lineRule="exact"/>
              <w:rPr>
                <w:rFonts w:ascii="Times New Roman" w:eastAsia="Times New Roman" w:hAnsi="Times New Roman" w:cs="Times New Roman"/>
                <w:spacing w:val="-4"/>
                <w:sz w:val="24"/>
                <w:szCs w:val="24"/>
                <w:lang w:val="ru-RU"/>
              </w:rPr>
            </w:pPr>
          </w:p>
        </w:tc>
        <w:tc>
          <w:tcPr>
            <w:tcW w:w="6950" w:type="dxa"/>
          </w:tcPr>
          <w:p w:rsidR="00F07A14" w:rsidRPr="008C36EE" w:rsidRDefault="00F07A14" w:rsidP="00CC45D5">
            <w:pPr>
              <w:ind w:left="108" w:right="1178"/>
              <w:jc w:val="both"/>
              <w:rPr>
                <w:rFonts w:ascii="Times New Roman" w:eastAsia="Times New Roman" w:hAnsi="Times New Roman" w:cs="Times New Roman"/>
                <w:bCs/>
                <w:color w:val="000000"/>
                <w:sz w:val="24"/>
                <w:szCs w:val="24"/>
                <w:lang w:val="ru-RU"/>
              </w:rPr>
            </w:pPr>
            <w:r w:rsidRPr="008C36EE">
              <w:rPr>
                <w:rFonts w:ascii="Times New Roman" w:eastAsia="Times New Roman" w:hAnsi="Times New Roman" w:cs="Times New Roman"/>
                <w:bCs/>
                <w:color w:val="000000"/>
                <w:sz w:val="24"/>
                <w:szCs w:val="24"/>
                <w:lang w:val="ru-RU"/>
              </w:rPr>
              <w:t>3.Трудовая дисциплина: определение порядка привлечения к дисциплинарной ответственности.</w:t>
            </w:r>
          </w:p>
          <w:p w:rsidR="00F07A14" w:rsidRPr="008C36EE" w:rsidRDefault="00F07A14" w:rsidP="00CC45D5">
            <w:pPr>
              <w:ind w:right="110"/>
              <w:jc w:val="both"/>
              <w:outlineLvl w:val="2"/>
              <w:rPr>
                <w:sz w:val="24"/>
                <w:szCs w:val="24"/>
                <w:lang w:val="ru-RU"/>
              </w:rPr>
            </w:pPr>
            <w:r w:rsidRPr="008C36EE">
              <w:rPr>
                <w:rFonts w:ascii="Times New Roman" w:hAnsi="Times New Roman" w:cs="Times New Roman"/>
                <w:bCs/>
                <w:color w:val="000000"/>
                <w:sz w:val="24"/>
                <w:szCs w:val="24"/>
                <w:lang w:val="ru-RU"/>
              </w:rPr>
              <w:t xml:space="preserve">  Определение порядка разрешения трудовых споров</w:t>
            </w:r>
          </w:p>
        </w:tc>
        <w:tc>
          <w:tcPr>
            <w:tcW w:w="2694" w:type="dxa"/>
          </w:tcPr>
          <w:p w:rsidR="00F07A14" w:rsidRPr="008C36EE" w:rsidRDefault="00F07A14" w:rsidP="00CC45D5">
            <w:pPr>
              <w:jc w:val="center"/>
              <w:rPr>
                <w:rFonts w:ascii="Times New Roman" w:eastAsia="Times New Roman" w:hAnsi="Times New Roman" w:cs="Times New Roman"/>
                <w:sz w:val="24"/>
                <w:szCs w:val="24"/>
                <w:lang w:val="ru-RU"/>
              </w:rPr>
            </w:pPr>
            <w:r w:rsidRPr="008C36EE">
              <w:rPr>
                <w:rFonts w:ascii="Times New Roman" w:eastAsia="Times New Roman" w:hAnsi="Times New Roman" w:cs="Times New Roman"/>
                <w:sz w:val="24"/>
                <w:szCs w:val="24"/>
                <w:lang w:val="ru-RU"/>
              </w:rPr>
              <w:t>2</w:t>
            </w:r>
          </w:p>
        </w:tc>
        <w:tc>
          <w:tcPr>
            <w:tcW w:w="2407" w:type="dxa"/>
            <w:vMerge/>
          </w:tcPr>
          <w:p w:rsidR="00F07A14" w:rsidRPr="008C36EE" w:rsidRDefault="00F07A14" w:rsidP="00CC45D5">
            <w:pPr>
              <w:rPr>
                <w:rFonts w:ascii="Times New Roman" w:eastAsia="Times New Roman" w:hAnsi="Times New Roman" w:cs="Times New Roman"/>
                <w:sz w:val="24"/>
                <w:szCs w:val="24"/>
                <w:lang w:val="ru-RU"/>
              </w:rPr>
            </w:pPr>
          </w:p>
        </w:tc>
      </w:tr>
      <w:tr w:rsidR="00F07A14" w:rsidRPr="008C36EE" w:rsidTr="00CC45D5">
        <w:trPr>
          <w:trHeight w:val="262"/>
        </w:trPr>
        <w:tc>
          <w:tcPr>
            <w:tcW w:w="2840" w:type="dxa"/>
            <w:vMerge/>
          </w:tcPr>
          <w:p w:rsidR="00F07A14" w:rsidRPr="008C36EE" w:rsidRDefault="00F07A14" w:rsidP="00CC45D5">
            <w:pPr>
              <w:spacing w:line="270" w:lineRule="exact"/>
              <w:rPr>
                <w:rFonts w:ascii="Times New Roman" w:eastAsia="Times New Roman" w:hAnsi="Times New Roman" w:cs="Times New Roman"/>
                <w:spacing w:val="-4"/>
                <w:sz w:val="24"/>
                <w:szCs w:val="24"/>
                <w:lang w:val="ru-RU"/>
              </w:rPr>
            </w:pPr>
          </w:p>
        </w:tc>
        <w:tc>
          <w:tcPr>
            <w:tcW w:w="6950" w:type="dxa"/>
          </w:tcPr>
          <w:p w:rsidR="00F07A14" w:rsidRPr="008C36EE" w:rsidRDefault="00F07A14" w:rsidP="00CC45D5">
            <w:pPr>
              <w:ind w:left="142"/>
              <w:rPr>
                <w:rFonts w:ascii="Times New Roman" w:eastAsia="Times New Roman" w:hAnsi="Times New Roman" w:cs="Times New Roman"/>
                <w:b/>
                <w:bCs/>
                <w:lang w:val="ru-RU" w:eastAsia="ru-RU"/>
              </w:rPr>
            </w:pPr>
            <w:r w:rsidRPr="008C36EE">
              <w:rPr>
                <w:rFonts w:ascii="Times New Roman" w:eastAsia="Times New Roman" w:hAnsi="Times New Roman" w:cs="Times New Roman"/>
                <w:b/>
                <w:bCs/>
                <w:lang w:val="ru-RU" w:eastAsia="ru-RU"/>
              </w:rPr>
              <w:t>В том числе самостоятельная работа обучающихся</w:t>
            </w:r>
          </w:p>
        </w:tc>
        <w:tc>
          <w:tcPr>
            <w:tcW w:w="2694" w:type="dxa"/>
          </w:tcPr>
          <w:p w:rsidR="00F07A14" w:rsidRPr="008C36EE" w:rsidRDefault="00F07A14" w:rsidP="00CC45D5">
            <w:pPr>
              <w:jc w:val="center"/>
              <w:rPr>
                <w:rFonts w:ascii="Times New Roman" w:eastAsia="Times New Roman" w:hAnsi="Times New Roman" w:cs="Times New Roman"/>
                <w:b/>
                <w:sz w:val="24"/>
                <w:szCs w:val="24"/>
                <w:lang w:val="ru-RU"/>
              </w:rPr>
            </w:pPr>
            <w:r w:rsidRPr="008C36EE">
              <w:rPr>
                <w:rFonts w:ascii="Times New Roman" w:eastAsia="Times New Roman" w:hAnsi="Times New Roman" w:cs="Times New Roman"/>
                <w:b/>
                <w:sz w:val="24"/>
                <w:szCs w:val="24"/>
                <w:lang w:val="ru-RU"/>
              </w:rPr>
              <w:t>2</w:t>
            </w:r>
          </w:p>
        </w:tc>
        <w:tc>
          <w:tcPr>
            <w:tcW w:w="2407" w:type="dxa"/>
            <w:vMerge/>
          </w:tcPr>
          <w:p w:rsidR="00F07A14" w:rsidRPr="008C36EE" w:rsidRDefault="00F07A14" w:rsidP="00CC45D5">
            <w:pPr>
              <w:rPr>
                <w:rFonts w:ascii="Times New Roman" w:eastAsia="Times New Roman" w:hAnsi="Times New Roman" w:cs="Times New Roman"/>
                <w:sz w:val="24"/>
                <w:szCs w:val="24"/>
              </w:rPr>
            </w:pPr>
          </w:p>
        </w:tc>
      </w:tr>
      <w:tr w:rsidR="00F07A14" w:rsidRPr="008C36EE" w:rsidTr="00CC45D5">
        <w:trPr>
          <w:trHeight w:val="774"/>
        </w:trPr>
        <w:tc>
          <w:tcPr>
            <w:tcW w:w="2840" w:type="dxa"/>
            <w:vMerge/>
          </w:tcPr>
          <w:p w:rsidR="00F07A14" w:rsidRPr="008C36EE" w:rsidRDefault="00F07A14" w:rsidP="00CC45D5">
            <w:pPr>
              <w:spacing w:line="270" w:lineRule="exact"/>
              <w:rPr>
                <w:rFonts w:ascii="Times New Roman" w:eastAsia="Times New Roman" w:hAnsi="Times New Roman" w:cs="Times New Roman"/>
                <w:spacing w:val="-4"/>
                <w:sz w:val="24"/>
                <w:szCs w:val="24"/>
              </w:rPr>
            </w:pPr>
          </w:p>
        </w:tc>
        <w:tc>
          <w:tcPr>
            <w:tcW w:w="6950" w:type="dxa"/>
          </w:tcPr>
          <w:p w:rsidR="00F07A14" w:rsidRPr="008C36EE" w:rsidRDefault="00F07A14" w:rsidP="00CC45D5">
            <w:pPr>
              <w:ind w:left="149" w:hanging="149"/>
              <w:rPr>
                <w:rFonts w:ascii="Times New Roman" w:eastAsia="Times New Roman" w:hAnsi="Times New Roman" w:cs="Times New Roman"/>
                <w:sz w:val="24"/>
                <w:szCs w:val="24"/>
                <w:lang w:val="ru-RU"/>
              </w:rPr>
            </w:pPr>
            <w:r w:rsidRPr="008C36EE">
              <w:rPr>
                <w:rFonts w:ascii="Times New Roman" w:eastAsia="Times New Roman" w:hAnsi="Times New Roman" w:cs="Times New Roman"/>
                <w:sz w:val="24"/>
                <w:szCs w:val="24"/>
                <w:lang w:val="ru-RU"/>
              </w:rPr>
              <w:t xml:space="preserve">  Провести сравнительный анализ «Отличия </w:t>
            </w:r>
            <w:r w:rsidRPr="008C36EE">
              <w:rPr>
                <w:rFonts w:ascii="Times New Roman" w:eastAsia="Times New Roman" w:hAnsi="Times New Roman" w:cs="Times New Roman"/>
                <w:sz w:val="24"/>
                <w:szCs w:val="24"/>
              </w:rPr>
              <w:t> </w:t>
            </w:r>
            <w:r w:rsidRPr="008C36EE">
              <w:rPr>
                <w:rFonts w:ascii="Times New Roman" w:eastAsia="Times New Roman" w:hAnsi="Times New Roman" w:cs="Times New Roman"/>
                <w:sz w:val="24"/>
                <w:szCs w:val="24"/>
                <w:lang w:val="ru-RU"/>
              </w:rPr>
              <w:t xml:space="preserve">перевода от      перемещения». </w:t>
            </w:r>
          </w:p>
          <w:p w:rsidR="00F07A14" w:rsidRPr="008C36EE" w:rsidRDefault="00F07A14" w:rsidP="00CC45D5">
            <w:pPr>
              <w:ind w:left="149" w:right="110"/>
              <w:outlineLvl w:val="2"/>
              <w:rPr>
                <w:rFonts w:ascii="Times New Roman" w:hAnsi="Times New Roman" w:cs="Times New Roman"/>
                <w:bCs/>
                <w:color w:val="666666"/>
                <w:sz w:val="24"/>
                <w:szCs w:val="24"/>
                <w:lang w:val="ru-RU"/>
              </w:rPr>
            </w:pPr>
            <w:r w:rsidRPr="008C36EE">
              <w:rPr>
                <w:rFonts w:ascii="Times New Roman" w:eastAsia="Times New Roman" w:hAnsi="Times New Roman" w:cs="Times New Roman"/>
                <w:sz w:val="24"/>
                <w:szCs w:val="24"/>
                <w:lang w:val="ru-RU"/>
              </w:rPr>
              <w:t>Подготовить проект: Правовые последствия незаконного увольнения.</w:t>
            </w:r>
          </w:p>
        </w:tc>
        <w:tc>
          <w:tcPr>
            <w:tcW w:w="2694" w:type="dxa"/>
          </w:tcPr>
          <w:p w:rsidR="00F07A14" w:rsidRPr="008C36EE" w:rsidRDefault="00F07A14" w:rsidP="00CC45D5">
            <w:pPr>
              <w:jc w:val="center"/>
              <w:rPr>
                <w:rFonts w:ascii="Times New Roman" w:eastAsia="Times New Roman" w:hAnsi="Times New Roman" w:cs="Times New Roman"/>
                <w:sz w:val="24"/>
                <w:szCs w:val="24"/>
                <w:lang w:val="ru-RU"/>
              </w:rPr>
            </w:pPr>
            <w:r w:rsidRPr="008C36EE">
              <w:rPr>
                <w:rFonts w:ascii="Times New Roman" w:eastAsia="Times New Roman" w:hAnsi="Times New Roman" w:cs="Times New Roman"/>
                <w:sz w:val="24"/>
                <w:szCs w:val="24"/>
                <w:lang w:val="ru-RU"/>
              </w:rPr>
              <w:t>2</w:t>
            </w:r>
          </w:p>
        </w:tc>
        <w:tc>
          <w:tcPr>
            <w:tcW w:w="2407" w:type="dxa"/>
            <w:vMerge/>
          </w:tcPr>
          <w:p w:rsidR="00F07A14" w:rsidRPr="008C36EE" w:rsidRDefault="00F07A14" w:rsidP="00CC45D5">
            <w:pPr>
              <w:rPr>
                <w:rFonts w:ascii="Times New Roman" w:eastAsia="Times New Roman" w:hAnsi="Times New Roman" w:cs="Times New Roman"/>
                <w:sz w:val="24"/>
                <w:szCs w:val="24"/>
                <w:lang w:val="ru-RU"/>
              </w:rPr>
            </w:pPr>
          </w:p>
        </w:tc>
      </w:tr>
      <w:tr w:rsidR="00F07A14" w:rsidRPr="008C36EE" w:rsidTr="00CC45D5">
        <w:trPr>
          <w:trHeight w:val="286"/>
        </w:trPr>
        <w:tc>
          <w:tcPr>
            <w:tcW w:w="2840" w:type="dxa"/>
            <w:vMerge w:val="restart"/>
          </w:tcPr>
          <w:p w:rsidR="00F07A14" w:rsidRPr="008C36EE" w:rsidRDefault="00F07A14" w:rsidP="00CC45D5">
            <w:pPr>
              <w:spacing w:line="276" w:lineRule="auto"/>
              <w:ind w:right="476"/>
              <w:rPr>
                <w:rFonts w:ascii="Times New Roman" w:eastAsia="Times New Roman" w:hAnsi="Times New Roman" w:cs="Times New Roman"/>
                <w:sz w:val="24"/>
                <w:szCs w:val="24"/>
                <w:lang w:val="ru-RU"/>
              </w:rPr>
            </w:pPr>
            <w:r w:rsidRPr="008C36EE">
              <w:rPr>
                <w:rFonts w:ascii="Times New Roman" w:eastAsia="Times New Roman" w:hAnsi="Times New Roman" w:cs="Times New Roman"/>
                <w:b/>
                <w:sz w:val="24"/>
                <w:szCs w:val="24"/>
                <w:lang w:val="ru-RU"/>
              </w:rPr>
              <w:t>Тема 3. Энергитеческое право</w:t>
            </w:r>
          </w:p>
        </w:tc>
        <w:tc>
          <w:tcPr>
            <w:tcW w:w="6950" w:type="dxa"/>
          </w:tcPr>
          <w:p w:rsidR="00F07A14" w:rsidRPr="008C36EE" w:rsidRDefault="00F07A14" w:rsidP="00CC45D5">
            <w:pPr>
              <w:spacing w:before="36" w:line="276" w:lineRule="auto"/>
              <w:ind w:left="108"/>
              <w:jc w:val="both"/>
              <w:rPr>
                <w:rFonts w:ascii="Times New Roman" w:eastAsia="Times New Roman" w:hAnsi="Times New Roman" w:cs="Times New Roman"/>
                <w:b/>
                <w:sz w:val="24"/>
                <w:szCs w:val="24"/>
                <w:lang w:val="ru-RU"/>
              </w:rPr>
            </w:pPr>
            <w:r w:rsidRPr="008C36EE">
              <w:rPr>
                <w:rFonts w:ascii="Times New Roman" w:eastAsia="Times New Roman" w:hAnsi="Times New Roman" w:cs="Times New Roman"/>
                <w:b/>
                <w:sz w:val="24"/>
                <w:szCs w:val="24"/>
                <w:lang w:val="ru-RU"/>
              </w:rPr>
              <w:t xml:space="preserve">Содержание </w:t>
            </w:r>
          </w:p>
        </w:tc>
        <w:tc>
          <w:tcPr>
            <w:tcW w:w="2694" w:type="dxa"/>
          </w:tcPr>
          <w:p w:rsidR="00F07A14" w:rsidRPr="008C36EE" w:rsidRDefault="00F07A14" w:rsidP="00CC45D5">
            <w:pPr>
              <w:jc w:val="center"/>
              <w:rPr>
                <w:rFonts w:ascii="Times New Roman" w:eastAsia="Times New Roman" w:hAnsi="Times New Roman" w:cs="Times New Roman"/>
                <w:b/>
                <w:sz w:val="24"/>
                <w:szCs w:val="24"/>
                <w:lang w:val="ru-RU"/>
              </w:rPr>
            </w:pPr>
            <w:r w:rsidRPr="008C36EE">
              <w:rPr>
                <w:rFonts w:ascii="Times New Roman" w:eastAsia="Times New Roman" w:hAnsi="Times New Roman" w:cs="Times New Roman"/>
                <w:b/>
                <w:sz w:val="24"/>
                <w:szCs w:val="24"/>
                <w:lang w:val="ru-RU"/>
              </w:rPr>
              <w:t>2</w:t>
            </w:r>
          </w:p>
        </w:tc>
        <w:tc>
          <w:tcPr>
            <w:tcW w:w="2407" w:type="dxa"/>
            <w:vMerge w:val="restart"/>
          </w:tcPr>
          <w:p w:rsidR="00F07A14" w:rsidRPr="008C36EE" w:rsidRDefault="00F07A14" w:rsidP="00CC45D5">
            <w:pPr>
              <w:rPr>
                <w:rFonts w:ascii="Times New Roman" w:eastAsia="Times New Roman" w:hAnsi="Times New Roman" w:cs="Times New Roman"/>
                <w:sz w:val="24"/>
                <w:szCs w:val="24"/>
                <w:lang w:val="ru-RU"/>
              </w:rPr>
            </w:pPr>
            <w:r w:rsidRPr="008C36EE">
              <w:rPr>
                <w:rFonts w:ascii="Times New Roman" w:eastAsia="Times New Roman" w:hAnsi="Times New Roman" w:cs="Times New Roman"/>
                <w:sz w:val="24"/>
                <w:lang w:val="ru-RU"/>
              </w:rPr>
              <w:t>ОК</w:t>
            </w:r>
            <w:r w:rsidRPr="008C36EE">
              <w:rPr>
                <w:rFonts w:ascii="Times New Roman" w:eastAsia="Times New Roman" w:hAnsi="Times New Roman" w:cs="Times New Roman"/>
                <w:spacing w:val="-1"/>
                <w:sz w:val="24"/>
                <w:lang w:val="ru-RU"/>
              </w:rPr>
              <w:t xml:space="preserve"> </w:t>
            </w:r>
            <w:r w:rsidRPr="008C36EE">
              <w:rPr>
                <w:rFonts w:ascii="Times New Roman" w:eastAsia="Times New Roman" w:hAnsi="Times New Roman" w:cs="Times New Roman"/>
                <w:sz w:val="24"/>
                <w:lang w:val="ru-RU"/>
              </w:rPr>
              <w:t>01, ОК05, ОК 06, ОК 09</w:t>
            </w:r>
          </w:p>
        </w:tc>
      </w:tr>
      <w:tr w:rsidR="00F07A14" w:rsidRPr="008C36EE" w:rsidTr="00CC45D5">
        <w:trPr>
          <w:trHeight w:val="316"/>
        </w:trPr>
        <w:tc>
          <w:tcPr>
            <w:tcW w:w="2840" w:type="dxa"/>
            <w:vMerge/>
          </w:tcPr>
          <w:p w:rsidR="00F07A14" w:rsidRPr="008C36EE" w:rsidRDefault="00F07A14" w:rsidP="00CC45D5">
            <w:pPr>
              <w:spacing w:line="276" w:lineRule="auto"/>
              <w:ind w:right="476"/>
              <w:jc w:val="both"/>
              <w:rPr>
                <w:rFonts w:ascii="Times New Roman" w:eastAsia="Times New Roman" w:hAnsi="Times New Roman" w:cs="Times New Roman"/>
                <w:sz w:val="24"/>
                <w:szCs w:val="24"/>
                <w:lang w:val="ru-RU"/>
              </w:rPr>
            </w:pPr>
          </w:p>
        </w:tc>
        <w:tc>
          <w:tcPr>
            <w:tcW w:w="6950" w:type="dxa"/>
            <w:vAlign w:val="center"/>
          </w:tcPr>
          <w:p w:rsidR="00F07A14" w:rsidRPr="008C36EE" w:rsidRDefault="00F07A14" w:rsidP="00CC45D5">
            <w:pPr>
              <w:ind w:left="142" w:right="110"/>
              <w:jc w:val="both"/>
              <w:rPr>
                <w:rFonts w:ascii="Times New Roman" w:hAnsi="Times New Roman" w:cs="Times New Roman"/>
                <w:color w:val="000000"/>
                <w:sz w:val="24"/>
                <w:szCs w:val="24"/>
                <w:lang w:val="ru-RU"/>
              </w:rPr>
            </w:pPr>
            <w:r w:rsidRPr="008C36EE">
              <w:rPr>
                <w:rFonts w:ascii="Times New Roman" w:hAnsi="Times New Roman" w:cs="Times New Roman"/>
                <w:sz w:val="24"/>
                <w:szCs w:val="24"/>
                <w:lang w:val="ru-RU"/>
              </w:rPr>
              <w:t>Роль антимонопольного регулирования энергетики. Лицензирование и саморегулирование в сфере энергетики. Оптовые и розничные рынки электроэнергии .Правовое регулирование передачи электрической энергии</w:t>
            </w:r>
          </w:p>
          <w:p w:rsidR="00F07A14" w:rsidRPr="008C36EE" w:rsidRDefault="00F07A14" w:rsidP="00CC45D5">
            <w:pPr>
              <w:ind w:left="142" w:right="110"/>
              <w:jc w:val="both"/>
              <w:rPr>
                <w:rFonts w:ascii="Times New Roman" w:eastAsia="Times New Roman" w:hAnsi="Times New Roman" w:cs="Times New Roman"/>
                <w:sz w:val="24"/>
                <w:szCs w:val="24"/>
                <w:lang w:val="ru-RU" w:eastAsia="ru-RU"/>
              </w:rPr>
            </w:pPr>
            <w:r w:rsidRPr="008C36EE">
              <w:rPr>
                <w:rFonts w:ascii="Times New Roman" w:eastAsia="Times New Roman" w:hAnsi="Times New Roman" w:cs="Times New Roman"/>
                <w:sz w:val="24"/>
                <w:szCs w:val="24"/>
                <w:lang w:val="ru-RU" w:eastAsia="ru-RU"/>
              </w:rPr>
              <w:t>Классификация договоров в энергетической сфере.</w:t>
            </w:r>
          </w:p>
          <w:p w:rsidR="00F07A14" w:rsidRPr="008C36EE" w:rsidRDefault="00F07A14" w:rsidP="00CC45D5">
            <w:pPr>
              <w:ind w:left="142" w:right="110"/>
              <w:jc w:val="both"/>
              <w:rPr>
                <w:rFonts w:ascii="Times New Roman" w:eastAsia="Times New Roman" w:hAnsi="Times New Roman" w:cs="Times New Roman"/>
                <w:sz w:val="24"/>
                <w:szCs w:val="24"/>
                <w:lang w:val="ru-RU" w:eastAsia="ru-RU"/>
              </w:rPr>
            </w:pPr>
            <w:r w:rsidRPr="008C36EE">
              <w:rPr>
                <w:rFonts w:ascii="Times New Roman" w:eastAsia="Times New Roman" w:hAnsi="Times New Roman" w:cs="Times New Roman"/>
                <w:bCs/>
                <w:sz w:val="24"/>
                <w:szCs w:val="24"/>
                <w:lang w:eastAsia="ru-RU"/>
              </w:rPr>
              <w:t> </w:t>
            </w:r>
            <w:r w:rsidRPr="008C36EE">
              <w:rPr>
                <w:rFonts w:ascii="Times New Roman" w:eastAsia="Times New Roman" w:hAnsi="Times New Roman" w:cs="Times New Roman"/>
                <w:sz w:val="24"/>
                <w:szCs w:val="24"/>
                <w:lang w:val="ru-RU" w:eastAsia="ru-RU"/>
              </w:rPr>
              <w:t>Особенности заключения договоров энергетической сфере. Понятие и характеристика договора энергоснабжения. Система договоров в электроэнергетике. Типовые договоры Понятие энергосбережения и энергоэффективности. Правовое обеспечение энергосбережения и энергоэффесктивности.</w:t>
            </w:r>
          </w:p>
        </w:tc>
        <w:tc>
          <w:tcPr>
            <w:tcW w:w="2694" w:type="dxa"/>
          </w:tcPr>
          <w:p w:rsidR="00F07A14" w:rsidRPr="008C36EE" w:rsidRDefault="00F07A14" w:rsidP="00CC45D5">
            <w:pPr>
              <w:jc w:val="center"/>
              <w:rPr>
                <w:rFonts w:ascii="Times New Roman" w:eastAsia="Times New Roman" w:hAnsi="Times New Roman" w:cs="Times New Roman"/>
                <w:sz w:val="24"/>
                <w:szCs w:val="24"/>
                <w:lang w:val="ru-RU"/>
              </w:rPr>
            </w:pPr>
            <w:r w:rsidRPr="008C36EE">
              <w:rPr>
                <w:rFonts w:ascii="Times New Roman" w:eastAsia="Times New Roman" w:hAnsi="Times New Roman" w:cs="Times New Roman"/>
                <w:sz w:val="24"/>
                <w:szCs w:val="24"/>
                <w:lang w:val="ru-RU"/>
              </w:rPr>
              <w:t>2</w:t>
            </w:r>
          </w:p>
        </w:tc>
        <w:tc>
          <w:tcPr>
            <w:tcW w:w="2407" w:type="dxa"/>
            <w:vMerge/>
          </w:tcPr>
          <w:p w:rsidR="00F07A14" w:rsidRPr="008C36EE" w:rsidRDefault="00F07A14" w:rsidP="00CC45D5">
            <w:pPr>
              <w:rPr>
                <w:rFonts w:ascii="Times New Roman" w:eastAsia="Times New Roman" w:hAnsi="Times New Roman" w:cs="Times New Roman"/>
                <w:sz w:val="24"/>
                <w:szCs w:val="24"/>
                <w:lang w:val="ru-RU"/>
              </w:rPr>
            </w:pPr>
          </w:p>
        </w:tc>
      </w:tr>
    </w:tbl>
    <w:tbl>
      <w:tblPr>
        <w:tblW w:w="148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6946"/>
        <w:gridCol w:w="2693"/>
        <w:gridCol w:w="2410"/>
      </w:tblGrid>
      <w:tr w:rsidR="00F07A14" w:rsidRPr="008C36EE" w:rsidTr="00CC45D5">
        <w:trPr>
          <w:trHeight w:val="361"/>
        </w:trPr>
        <w:tc>
          <w:tcPr>
            <w:tcW w:w="2835" w:type="dxa"/>
            <w:vMerge w:val="restart"/>
          </w:tcPr>
          <w:p w:rsidR="00F07A14" w:rsidRPr="008C36EE" w:rsidRDefault="00F07A14" w:rsidP="00CC45D5">
            <w:pPr>
              <w:widowControl w:val="0"/>
              <w:autoSpaceDE w:val="0"/>
              <w:autoSpaceDN w:val="0"/>
              <w:rPr>
                <w:rFonts w:ascii="Times New Roman" w:eastAsia="Times New Roman" w:hAnsi="Times New Roman" w:cs="Times New Roman"/>
                <w:b/>
                <w:sz w:val="24"/>
                <w:szCs w:val="24"/>
              </w:rPr>
            </w:pPr>
            <w:r w:rsidRPr="008C36EE">
              <w:rPr>
                <w:rFonts w:ascii="Times New Roman" w:eastAsia="Times New Roman" w:hAnsi="Times New Roman" w:cs="Times New Roman"/>
                <w:b/>
                <w:bCs/>
                <w:sz w:val="24"/>
                <w:szCs w:val="24"/>
                <w:lang w:eastAsia="ru-RU"/>
              </w:rPr>
              <w:t xml:space="preserve">Тема 4 </w:t>
            </w:r>
            <w:r w:rsidRPr="008C36EE">
              <w:rPr>
                <w:rFonts w:ascii="Times New Roman" w:eastAsia="Times New Roman" w:hAnsi="Times New Roman" w:cs="Times New Roman"/>
                <w:b/>
                <w:sz w:val="24"/>
                <w:szCs w:val="24"/>
              </w:rPr>
              <w:t>Сущность</w:t>
            </w:r>
            <w:r w:rsidRPr="008C36EE">
              <w:rPr>
                <w:rFonts w:ascii="Times New Roman" w:eastAsia="Times New Roman" w:hAnsi="Times New Roman" w:cs="Times New Roman"/>
                <w:b/>
                <w:spacing w:val="-5"/>
                <w:sz w:val="24"/>
                <w:szCs w:val="24"/>
              </w:rPr>
              <w:t xml:space="preserve"> </w:t>
            </w:r>
            <w:r w:rsidRPr="008C36EE">
              <w:rPr>
                <w:rFonts w:ascii="Times New Roman" w:eastAsia="Times New Roman" w:hAnsi="Times New Roman" w:cs="Times New Roman"/>
                <w:b/>
                <w:spacing w:val="-10"/>
                <w:sz w:val="24"/>
                <w:szCs w:val="24"/>
              </w:rPr>
              <w:t>и</w:t>
            </w:r>
          </w:p>
          <w:p w:rsidR="00F07A14" w:rsidRPr="008C36EE" w:rsidRDefault="00F07A14" w:rsidP="00CC45D5">
            <w:pPr>
              <w:rPr>
                <w:rFonts w:ascii="Times New Roman" w:eastAsia="Times New Roman" w:hAnsi="Times New Roman" w:cs="Times New Roman"/>
                <w:bCs/>
                <w:sz w:val="24"/>
                <w:szCs w:val="24"/>
                <w:lang w:eastAsia="ru-RU"/>
              </w:rPr>
            </w:pPr>
            <w:r w:rsidRPr="008C36EE">
              <w:rPr>
                <w:rFonts w:ascii="Times New Roman" w:hAnsi="Times New Roman" w:cs="Times New Roman"/>
                <w:b/>
                <w:spacing w:val="-2"/>
                <w:sz w:val="24"/>
                <w:szCs w:val="24"/>
              </w:rPr>
              <w:lastRenderedPageBreak/>
              <w:t>предназначение человека</w:t>
            </w:r>
          </w:p>
        </w:tc>
        <w:tc>
          <w:tcPr>
            <w:tcW w:w="6946" w:type="dxa"/>
            <w:tcBorders>
              <w:top w:val="single" w:sz="4" w:space="0" w:color="auto"/>
              <w:left w:val="single" w:sz="4" w:space="0" w:color="auto"/>
              <w:bottom w:val="single" w:sz="4" w:space="0" w:color="auto"/>
            </w:tcBorders>
            <w:vAlign w:val="bottom"/>
          </w:tcPr>
          <w:p w:rsidR="00F07A14" w:rsidRPr="008C36EE" w:rsidRDefault="00F07A14" w:rsidP="00CC45D5">
            <w:pPr>
              <w:jc w:val="both"/>
              <w:rPr>
                <w:rFonts w:ascii="Times New Roman" w:eastAsia="Times New Roman" w:hAnsi="Times New Roman" w:cs="Times New Roman"/>
                <w:b/>
                <w:bCs/>
                <w:sz w:val="24"/>
                <w:szCs w:val="24"/>
                <w:lang w:eastAsia="ru-RU"/>
              </w:rPr>
            </w:pPr>
            <w:r w:rsidRPr="008C36EE">
              <w:rPr>
                <w:rFonts w:ascii="Times New Roman" w:eastAsia="Times New Roman" w:hAnsi="Times New Roman" w:cs="Times New Roman"/>
                <w:b/>
                <w:bCs/>
                <w:sz w:val="24"/>
                <w:szCs w:val="24"/>
                <w:lang w:eastAsia="ru-RU"/>
              </w:rPr>
              <w:lastRenderedPageBreak/>
              <w:t>Содержание учебного материала</w:t>
            </w:r>
          </w:p>
        </w:tc>
        <w:tc>
          <w:tcPr>
            <w:tcW w:w="2693" w:type="dxa"/>
          </w:tcPr>
          <w:p w:rsidR="00F07A14" w:rsidRPr="008C36EE" w:rsidRDefault="00F07A14" w:rsidP="00CC45D5">
            <w:pPr>
              <w:jc w:val="center"/>
              <w:rPr>
                <w:rFonts w:ascii="Times New Roman" w:eastAsia="Times New Roman" w:hAnsi="Times New Roman" w:cs="Times New Roman"/>
                <w:b/>
                <w:bCs/>
                <w:sz w:val="24"/>
                <w:szCs w:val="24"/>
                <w:lang w:eastAsia="ru-RU"/>
              </w:rPr>
            </w:pPr>
            <w:r w:rsidRPr="008C36EE">
              <w:rPr>
                <w:rFonts w:ascii="Times New Roman" w:eastAsia="Times New Roman" w:hAnsi="Times New Roman" w:cs="Times New Roman"/>
                <w:b/>
                <w:bCs/>
                <w:sz w:val="24"/>
                <w:szCs w:val="24"/>
                <w:lang w:eastAsia="ru-RU"/>
              </w:rPr>
              <w:t>3/2</w:t>
            </w:r>
          </w:p>
        </w:tc>
        <w:tc>
          <w:tcPr>
            <w:tcW w:w="2410" w:type="dxa"/>
            <w:vMerge w:val="restart"/>
          </w:tcPr>
          <w:p w:rsidR="00F07A14" w:rsidRPr="008C36EE" w:rsidRDefault="00F07A14" w:rsidP="00CC45D5">
            <w:pPr>
              <w:rPr>
                <w:rFonts w:ascii="Times New Roman" w:eastAsia="Times New Roman" w:hAnsi="Times New Roman" w:cs="Times New Roman"/>
                <w:bCs/>
                <w:sz w:val="24"/>
                <w:szCs w:val="24"/>
                <w:lang w:eastAsia="ru-RU"/>
              </w:rPr>
            </w:pPr>
            <w:r w:rsidRPr="008C36EE">
              <w:rPr>
                <w:rFonts w:ascii="Times New Roman" w:hAnsi="Times New Roman" w:cs="Times New Roman"/>
                <w:sz w:val="24"/>
              </w:rPr>
              <w:t>ОК</w:t>
            </w:r>
            <w:r w:rsidRPr="008C36EE">
              <w:rPr>
                <w:rFonts w:ascii="Times New Roman" w:hAnsi="Times New Roman" w:cs="Times New Roman"/>
                <w:spacing w:val="-1"/>
                <w:sz w:val="24"/>
              </w:rPr>
              <w:t xml:space="preserve"> </w:t>
            </w:r>
            <w:r w:rsidRPr="008C36EE">
              <w:rPr>
                <w:rFonts w:ascii="Times New Roman" w:hAnsi="Times New Roman" w:cs="Times New Roman"/>
                <w:sz w:val="24"/>
              </w:rPr>
              <w:t>01, ОК 06,ОК 09</w:t>
            </w:r>
          </w:p>
        </w:tc>
      </w:tr>
      <w:tr w:rsidR="00F07A14" w:rsidRPr="008C36EE" w:rsidTr="00CC45D5">
        <w:trPr>
          <w:trHeight w:val="3108"/>
        </w:trPr>
        <w:tc>
          <w:tcPr>
            <w:tcW w:w="2835" w:type="dxa"/>
            <w:vMerge/>
          </w:tcPr>
          <w:p w:rsidR="00F07A14" w:rsidRPr="008C36EE" w:rsidRDefault="00F07A14" w:rsidP="00CC45D5">
            <w:pPr>
              <w:rPr>
                <w:rFonts w:ascii="Times New Roman" w:eastAsia="Times New Roman" w:hAnsi="Times New Roman" w:cs="Times New Roman"/>
                <w:bCs/>
                <w:sz w:val="24"/>
                <w:szCs w:val="24"/>
                <w:lang w:eastAsia="ru-RU"/>
              </w:rPr>
            </w:pPr>
          </w:p>
        </w:tc>
        <w:tc>
          <w:tcPr>
            <w:tcW w:w="6946" w:type="dxa"/>
            <w:tcBorders>
              <w:top w:val="single" w:sz="4" w:space="0" w:color="auto"/>
              <w:left w:val="single" w:sz="4" w:space="0" w:color="auto"/>
              <w:bottom w:val="single" w:sz="4" w:space="0" w:color="auto"/>
            </w:tcBorders>
            <w:vAlign w:val="bottom"/>
          </w:tcPr>
          <w:p w:rsidR="00F07A14" w:rsidRPr="008C36EE" w:rsidRDefault="00F07A14" w:rsidP="00CC45D5">
            <w:pPr>
              <w:ind w:right="110"/>
              <w:jc w:val="both"/>
              <w:rPr>
                <w:rFonts w:ascii="Times New Roman" w:eastAsia="Times New Roman" w:hAnsi="Times New Roman" w:cs="Times New Roman"/>
                <w:color w:val="000000"/>
                <w:sz w:val="24"/>
                <w:szCs w:val="24"/>
                <w:lang w:eastAsia="ru-RU"/>
              </w:rPr>
            </w:pPr>
            <w:r w:rsidRPr="008C36EE">
              <w:rPr>
                <w:rFonts w:ascii="Times New Roman" w:eastAsia="Times New Roman" w:hAnsi="Times New Roman" w:cs="Times New Roman"/>
                <w:color w:val="000000"/>
                <w:sz w:val="24"/>
                <w:szCs w:val="24"/>
                <w:lang w:eastAsia="ru-RU"/>
              </w:rPr>
              <w:t>Административные правонарушения и административная ответственность.</w:t>
            </w:r>
          </w:p>
          <w:p w:rsidR="00F07A14" w:rsidRPr="008C36EE" w:rsidRDefault="00F07A14" w:rsidP="00CC45D5">
            <w:pPr>
              <w:ind w:right="110"/>
              <w:jc w:val="both"/>
              <w:rPr>
                <w:rFonts w:ascii="Times New Roman" w:eastAsia="Times New Roman" w:hAnsi="Times New Roman" w:cs="Times New Roman"/>
                <w:color w:val="000000"/>
                <w:sz w:val="24"/>
                <w:szCs w:val="24"/>
                <w:lang w:eastAsia="ru-RU"/>
              </w:rPr>
            </w:pPr>
            <w:r w:rsidRPr="008C36EE">
              <w:rPr>
                <w:rFonts w:ascii="Times New Roman" w:eastAsia="Times New Roman" w:hAnsi="Times New Roman" w:cs="Times New Roman"/>
                <w:color w:val="000000"/>
                <w:sz w:val="24"/>
                <w:szCs w:val="24"/>
                <w:lang w:eastAsia="ru-RU"/>
              </w:rPr>
              <w:t>Понятие административного правонарушения. Формы вины. Возраст, по достижению которого, наступает административная ответственность.</w:t>
            </w:r>
          </w:p>
          <w:p w:rsidR="00F07A14" w:rsidRPr="008C36EE" w:rsidRDefault="00F07A14" w:rsidP="00CC45D5">
            <w:pPr>
              <w:ind w:right="110"/>
              <w:jc w:val="both"/>
              <w:rPr>
                <w:rFonts w:ascii="Times New Roman" w:eastAsia="Times New Roman" w:hAnsi="Times New Roman" w:cs="Times New Roman"/>
                <w:sz w:val="24"/>
                <w:szCs w:val="24"/>
                <w:lang w:eastAsia="ru-RU"/>
              </w:rPr>
            </w:pPr>
            <w:r w:rsidRPr="008C36EE">
              <w:rPr>
                <w:rFonts w:ascii="Times New Roman" w:eastAsia="Times New Roman" w:hAnsi="Times New Roman" w:cs="Times New Roman"/>
                <w:color w:val="000000"/>
                <w:sz w:val="24"/>
                <w:szCs w:val="24"/>
                <w:lang w:eastAsia="ru-RU"/>
              </w:rPr>
              <w:t>Административная ответственность должностных лиц, юридических лиц, военнослужащих, иностранных граждан и лиц без гражданства. Крайняя необходимость. Невменяемость. Возможность освобождения от административной ответственности при малозначительности административного правонарушения.</w:t>
            </w:r>
          </w:p>
        </w:tc>
        <w:tc>
          <w:tcPr>
            <w:tcW w:w="2693" w:type="dxa"/>
          </w:tcPr>
          <w:p w:rsidR="00F07A14" w:rsidRPr="008C36EE" w:rsidRDefault="00F07A14" w:rsidP="00CC45D5">
            <w:pPr>
              <w:jc w:val="center"/>
              <w:rPr>
                <w:rFonts w:ascii="Times New Roman" w:eastAsia="Times New Roman" w:hAnsi="Times New Roman" w:cs="Times New Roman"/>
                <w:sz w:val="24"/>
                <w:szCs w:val="24"/>
                <w:lang w:eastAsia="ru-RU"/>
              </w:rPr>
            </w:pPr>
            <w:r w:rsidRPr="008C36EE">
              <w:rPr>
                <w:rFonts w:ascii="Times New Roman" w:eastAsia="Times New Roman" w:hAnsi="Times New Roman" w:cs="Times New Roman"/>
                <w:sz w:val="24"/>
                <w:szCs w:val="24"/>
                <w:lang w:eastAsia="ru-RU"/>
              </w:rPr>
              <w:t>1</w:t>
            </w:r>
          </w:p>
        </w:tc>
        <w:tc>
          <w:tcPr>
            <w:tcW w:w="2410" w:type="dxa"/>
            <w:vMerge/>
          </w:tcPr>
          <w:p w:rsidR="00F07A14" w:rsidRPr="008C36EE" w:rsidRDefault="00F07A14" w:rsidP="00CC45D5">
            <w:pPr>
              <w:rPr>
                <w:rFonts w:ascii="Times New Roman" w:eastAsia="Times New Roman" w:hAnsi="Times New Roman" w:cs="Times New Roman"/>
                <w:sz w:val="24"/>
                <w:szCs w:val="24"/>
                <w:lang w:eastAsia="ru-RU"/>
              </w:rPr>
            </w:pPr>
          </w:p>
        </w:tc>
      </w:tr>
      <w:tr w:rsidR="00F07A14" w:rsidRPr="008C36EE" w:rsidTr="00CC45D5">
        <w:trPr>
          <w:trHeight w:val="138"/>
        </w:trPr>
        <w:tc>
          <w:tcPr>
            <w:tcW w:w="2835" w:type="dxa"/>
            <w:vMerge/>
          </w:tcPr>
          <w:p w:rsidR="00F07A14" w:rsidRPr="008C36EE" w:rsidRDefault="00F07A14" w:rsidP="00CC45D5">
            <w:pPr>
              <w:rPr>
                <w:rFonts w:ascii="Times New Roman" w:eastAsia="Times New Roman" w:hAnsi="Times New Roman" w:cs="Times New Roman"/>
                <w:bCs/>
                <w:sz w:val="24"/>
                <w:szCs w:val="24"/>
                <w:lang w:eastAsia="ru-RU"/>
              </w:rPr>
            </w:pPr>
          </w:p>
        </w:tc>
        <w:tc>
          <w:tcPr>
            <w:tcW w:w="6946" w:type="dxa"/>
            <w:tcBorders>
              <w:top w:val="single" w:sz="4" w:space="0" w:color="auto"/>
              <w:left w:val="single" w:sz="4" w:space="0" w:color="auto"/>
              <w:bottom w:val="single" w:sz="4" w:space="0" w:color="auto"/>
            </w:tcBorders>
            <w:vAlign w:val="bottom"/>
          </w:tcPr>
          <w:p w:rsidR="00F07A14" w:rsidRPr="008C36EE" w:rsidRDefault="00F07A14" w:rsidP="00CC45D5">
            <w:pPr>
              <w:ind w:right="110"/>
              <w:jc w:val="both"/>
              <w:rPr>
                <w:rFonts w:ascii="Times New Roman" w:eastAsia="Times New Roman" w:hAnsi="Times New Roman" w:cs="Times New Roman"/>
                <w:b/>
                <w:color w:val="000000"/>
                <w:sz w:val="24"/>
                <w:szCs w:val="24"/>
                <w:lang w:eastAsia="ru-RU"/>
              </w:rPr>
            </w:pPr>
            <w:r w:rsidRPr="008C36EE">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3" w:type="dxa"/>
          </w:tcPr>
          <w:p w:rsidR="00F07A14" w:rsidRPr="008C36EE" w:rsidRDefault="00F07A14" w:rsidP="00CC45D5">
            <w:pPr>
              <w:jc w:val="center"/>
              <w:rPr>
                <w:rFonts w:ascii="Times New Roman" w:eastAsia="Times New Roman" w:hAnsi="Times New Roman" w:cs="Times New Roman"/>
                <w:b/>
                <w:sz w:val="24"/>
                <w:szCs w:val="24"/>
                <w:lang w:eastAsia="ru-RU"/>
              </w:rPr>
            </w:pPr>
            <w:r w:rsidRPr="008C36EE">
              <w:rPr>
                <w:rFonts w:ascii="Times New Roman" w:eastAsia="Times New Roman" w:hAnsi="Times New Roman" w:cs="Times New Roman"/>
                <w:b/>
                <w:sz w:val="24"/>
                <w:szCs w:val="24"/>
                <w:lang w:eastAsia="ru-RU"/>
              </w:rPr>
              <w:t>2/2</w:t>
            </w:r>
          </w:p>
        </w:tc>
        <w:tc>
          <w:tcPr>
            <w:tcW w:w="2410" w:type="dxa"/>
            <w:vMerge/>
          </w:tcPr>
          <w:p w:rsidR="00F07A14" w:rsidRPr="008C36EE" w:rsidRDefault="00F07A14" w:rsidP="00CC45D5">
            <w:pPr>
              <w:rPr>
                <w:rFonts w:ascii="Times New Roman" w:eastAsia="Times New Roman" w:hAnsi="Times New Roman" w:cs="Times New Roman"/>
                <w:sz w:val="24"/>
                <w:szCs w:val="24"/>
                <w:lang w:eastAsia="ru-RU"/>
              </w:rPr>
            </w:pPr>
          </w:p>
        </w:tc>
      </w:tr>
      <w:tr w:rsidR="00F07A14" w:rsidRPr="008C36EE" w:rsidTr="00CC45D5">
        <w:trPr>
          <w:trHeight w:val="361"/>
        </w:trPr>
        <w:tc>
          <w:tcPr>
            <w:tcW w:w="2835" w:type="dxa"/>
            <w:vMerge/>
          </w:tcPr>
          <w:p w:rsidR="00F07A14" w:rsidRPr="008C36EE" w:rsidRDefault="00F07A14" w:rsidP="00CC45D5">
            <w:pPr>
              <w:rPr>
                <w:rFonts w:ascii="Times New Roman" w:eastAsia="Times New Roman" w:hAnsi="Times New Roman" w:cs="Times New Roman"/>
                <w:bCs/>
                <w:sz w:val="24"/>
                <w:szCs w:val="24"/>
                <w:lang w:eastAsia="ru-RU"/>
              </w:rPr>
            </w:pPr>
          </w:p>
        </w:tc>
        <w:tc>
          <w:tcPr>
            <w:tcW w:w="6946" w:type="dxa"/>
            <w:tcBorders>
              <w:top w:val="single" w:sz="4" w:space="0" w:color="auto"/>
              <w:left w:val="single" w:sz="4" w:space="0" w:color="auto"/>
              <w:bottom w:val="single" w:sz="4" w:space="0" w:color="auto"/>
            </w:tcBorders>
            <w:vAlign w:val="bottom"/>
          </w:tcPr>
          <w:p w:rsidR="00F07A14" w:rsidRPr="008C36EE" w:rsidRDefault="00F07A14" w:rsidP="00CC45D5">
            <w:pPr>
              <w:ind w:right="110"/>
              <w:jc w:val="both"/>
              <w:rPr>
                <w:rFonts w:ascii="Times New Roman" w:eastAsia="Times New Roman" w:hAnsi="Times New Roman" w:cs="Times New Roman"/>
                <w:color w:val="000000"/>
                <w:sz w:val="24"/>
                <w:szCs w:val="24"/>
                <w:lang w:eastAsia="ru-RU"/>
              </w:rPr>
            </w:pPr>
            <w:r w:rsidRPr="008C36EE">
              <w:rPr>
                <w:rFonts w:ascii="Times New Roman" w:eastAsia="Times New Roman" w:hAnsi="Times New Roman" w:cs="Times New Roman"/>
                <w:color w:val="000000"/>
                <w:sz w:val="24"/>
                <w:szCs w:val="24"/>
                <w:lang w:eastAsia="ru-RU"/>
              </w:rPr>
              <w:t>Определение порядка привлечения к дисциплинарной отвественности.</w:t>
            </w:r>
          </w:p>
        </w:tc>
        <w:tc>
          <w:tcPr>
            <w:tcW w:w="2693" w:type="dxa"/>
          </w:tcPr>
          <w:p w:rsidR="00F07A14" w:rsidRPr="008C36EE" w:rsidRDefault="00F07A14" w:rsidP="00CC45D5">
            <w:pPr>
              <w:jc w:val="center"/>
              <w:rPr>
                <w:rFonts w:ascii="Times New Roman" w:eastAsia="Times New Roman" w:hAnsi="Times New Roman" w:cs="Times New Roman"/>
                <w:sz w:val="24"/>
                <w:szCs w:val="24"/>
                <w:lang w:eastAsia="ru-RU"/>
              </w:rPr>
            </w:pPr>
            <w:r w:rsidRPr="008C36EE">
              <w:rPr>
                <w:rFonts w:ascii="Times New Roman" w:eastAsia="Times New Roman" w:hAnsi="Times New Roman" w:cs="Times New Roman"/>
                <w:sz w:val="24"/>
                <w:szCs w:val="24"/>
                <w:lang w:eastAsia="ru-RU"/>
              </w:rPr>
              <w:t>2</w:t>
            </w:r>
          </w:p>
        </w:tc>
        <w:tc>
          <w:tcPr>
            <w:tcW w:w="2410" w:type="dxa"/>
            <w:vMerge/>
          </w:tcPr>
          <w:p w:rsidR="00F07A14" w:rsidRPr="008C36EE" w:rsidRDefault="00F07A14" w:rsidP="00CC45D5">
            <w:pPr>
              <w:rPr>
                <w:rFonts w:ascii="Times New Roman" w:eastAsia="Times New Roman" w:hAnsi="Times New Roman" w:cs="Times New Roman"/>
                <w:sz w:val="24"/>
                <w:szCs w:val="24"/>
                <w:lang w:eastAsia="ru-RU"/>
              </w:rPr>
            </w:pPr>
          </w:p>
        </w:tc>
      </w:tr>
      <w:tr w:rsidR="00F07A14" w:rsidRPr="008C36EE" w:rsidTr="00CC45D5">
        <w:tc>
          <w:tcPr>
            <w:tcW w:w="9781" w:type="dxa"/>
            <w:gridSpan w:val="2"/>
          </w:tcPr>
          <w:p w:rsidR="00F07A14" w:rsidRPr="008C36EE" w:rsidRDefault="00F07A14" w:rsidP="00CC45D5">
            <w:pPr>
              <w:spacing w:line="276" w:lineRule="auto"/>
              <w:rPr>
                <w:rFonts w:ascii="Times New Roman" w:eastAsia="Times New Roman" w:hAnsi="Times New Roman" w:cs="Times New Roman"/>
                <w:b/>
                <w:bCs/>
                <w:sz w:val="24"/>
                <w:szCs w:val="24"/>
                <w:lang w:eastAsia="ru-RU"/>
              </w:rPr>
            </w:pPr>
            <w:r w:rsidRPr="008C36EE">
              <w:rPr>
                <w:rFonts w:ascii="Times New Roman" w:eastAsia="Times New Roman" w:hAnsi="Times New Roman" w:cs="Times New Roman"/>
                <w:b/>
                <w:bCs/>
                <w:sz w:val="24"/>
                <w:szCs w:val="24"/>
                <w:lang w:eastAsia="ru-RU"/>
              </w:rPr>
              <w:t>Промежуточная аттестация                            Диф. зачет</w:t>
            </w:r>
          </w:p>
        </w:tc>
        <w:tc>
          <w:tcPr>
            <w:tcW w:w="2693" w:type="dxa"/>
          </w:tcPr>
          <w:p w:rsidR="00F07A14" w:rsidRPr="008C36EE" w:rsidRDefault="00F07A14" w:rsidP="00CC45D5">
            <w:pPr>
              <w:spacing w:line="276" w:lineRule="auto"/>
              <w:jc w:val="center"/>
              <w:rPr>
                <w:rFonts w:ascii="Times New Roman" w:eastAsia="Times New Roman" w:hAnsi="Times New Roman" w:cs="Times New Roman"/>
                <w:b/>
                <w:bCs/>
                <w:sz w:val="24"/>
                <w:szCs w:val="24"/>
                <w:lang w:eastAsia="ru-RU"/>
              </w:rPr>
            </w:pPr>
            <w:r w:rsidRPr="008C36EE">
              <w:rPr>
                <w:rFonts w:ascii="Times New Roman" w:eastAsia="Times New Roman" w:hAnsi="Times New Roman" w:cs="Times New Roman"/>
                <w:b/>
                <w:bCs/>
                <w:sz w:val="24"/>
                <w:szCs w:val="24"/>
                <w:lang w:eastAsia="ru-RU"/>
              </w:rPr>
              <w:t>2</w:t>
            </w:r>
          </w:p>
        </w:tc>
        <w:tc>
          <w:tcPr>
            <w:tcW w:w="2410" w:type="dxa"/>
          </w:tcPr>
          <w:p w:rsidR="00F07A14" w:rsidRPr="008C36EE" w:rsidRDefault="00F07A14" w:rsidP="00CC45D5">
            <w:pPr>
              <w:spacing w:line="276" w:lineRule="auto"/>
              <w:rPr>
                <w:rFonts w:ascii="Times New Roman" w:eastAsia="Times New Roman" w:hAnsi="Times New Roman" w:cs="Times New Roman"/>
                <w:b/>
                <w:bCs/>
                <w:sz w:val="24"/>
                <w:szCs w:val="24"/>
                <w:lang w:eastAsia="ru-RU"/>
              </w:rPr>
            </w:pPr>
          </w:p>
        </w:tc>
      </w:tr>
      <w:tr w:rsidR="00F07A14" w:rsidRPr="008C36EE" w:rsidTr="00CC45D5">
        <w:tc>
          <w:tcPr>
            <w:tcW w:w="9781" w:type="dxa"/>
            <w:gridSpan w:val="2"/>
          </w:tcPr>
          <w:p w:rsidR="00F07A14" w:rsidRPr="008C36EE" w:rsidRDefault="00F07A14" w:rsidP="00CC45D5">
            <w:pPr>
              <w:spacing w:line="276" w:lineRule="auto"/>
              <w:rPr>
                <w:rFonts w:ascii="Times New Roman" w:eastAsia="Times New Roman" w:hAnsi="Times New Roman" w:cs="Times New Roman"/>
                <w:b/>
                <w:bCs/>
                <w:sz w:val="24"/>
                <w:szCs w:val="24"/>
                <w:lang w:eastAsia="ru-RU"/>
              </w:rPr>
            </w:pPr>
            <w:r w:rsidRPr="008C36EE">
              <w:rPr>
                <w:rFonts w:ascii="Times New Roman" w:eastAsia="Times New Roman" w:hAnsi="Times New Roman" w:cs="Times New Roman"/>
                <w:b/>
                <w:bCs/>
                <w:sz w:val="24"/>
                <w:szCs w:val="24"/>
                <w:lang w:eastAsia="ru-RU"/>
              </w:rPr>
              <w:t xml:space="preserve">Всего </w:t>
            </w:r>
          </w:p>
        </w:tc>
        <w:tc>
          <w:tcPr>
            <w:tcW w:w="2693" w:type="dxa"/>
          </w:tcPr>
          <w:p w:rsidR="00F07A14" w:rsidRPr="008C36EE" w:rsidRDefault="00F07A14" w:rsidP="00CC45D5">
            <w:pPr>
              <w:spacing w:line="276" w:lineRule="auto"/>
              <w:jc w:val="center"/>
              <w:rPr>
                <w:rFonts w:ascii="Times New Roman" w:eastAsia="Times New Roman" w:hAnsi="Times New Roman" w:cs="Times New Roman"/>
                <w:b/>
                <w:bCs/>
                <w:sz w:val="24"/>
                <w:szCs w:val="24"/>
                <w:lang w:eastAsia="ru-RU"/>
              </w:rPr>
            </w:pPr>
            <w:r w:rsidRPr="008C36EE">
              <w:rPr>
                <w:rFonts w:ascii="Times New Roman" w:eastAsia="Times New Roman" w:hAnsi="Times New Roman" w:cs="Times New Roman"/>
                <w:b/>
                <w:bCs/>
                <w:sz w:val="24"/>
                <w:szCs w:val="24"/>
                <w:lang w:eastAsia="ru-RU"/>
              </w:rPr>
              <w:t>39</w:t>
            </w:r>
          </w:p>
        </w:tc>
        <w:tc>
          <w:tcPr>
            <w:tcW w:w="2410" w:type="dxa"/>
          </w:tcPr>
          <w:p w:rsidR="00F07A14" w:rsidRPr="008C36EE" w:rsidRDefault="00F07A14" w:rsidP="00CC45D5">
            <w:pPr>
              <w:spacing w:line="276" w:lineRule="auto"/>
              <w:rPr>
                <w:rFonts w:ascii="Times New Roman" w:eastAsia="Times New Roman" w:hAnsi="Times New Roman" w:cs="Times New Roman"/>
                <w:b/>
                <w:bCs/>
                <w:sz w:val="24"/>
                <w:szCs w:val="24"/>
                <w:lang w:eastAsia="ru-RU"/>
              </w:rPr>
            </w:pPr>
          </w:p>
        </w:tc>
      </w:tr>
    </w:tbl>
    <w:p w:rsidR="00F07A14" w:rsidRPr="008C36EE" w:rsidRDefault="00F07A14" w:rsidP="00F07A14">
      <w:pPr>
        <w:rPr>
          <w:rFonts w:ascii="Times New Roman" w:hAnsi="Times New Roman" w:cs="Times New Roman"/>
          <w:b/>
          <w:sz w:val="24"/>
          <w:szCs w:val="24"/>
        </w:rPr>
      </w:pPr>
    </w:p>
    <w:p w:rsidR="00F07A14" w:rsidRPr="008C36EE" w:rsidRDefault="00F07A14" w:rsidP="00F07A14">
      <w:pPr>
        <w:rPr>
          <w:rFonts w:ascii="Times New Roman" w:hAnsi="Times New Roman" w:cs="Times New Roman"/>
          <w:sz w:val="24"/>
          <w:szCs w:val="24"/>
        </w:rPr>
        <w:sectPr w:rsidR="00F07A14" w:rsidRPr="008C36EE" w:rsidSect="006D1C4C">
          <w:pgSz w:w="16838" w:h="11906" w:orient="landscape"/>
          <w:pgMar w:top="1701" w:right="1134" w:bottom="567" w:left="1134" w:header="709" w:footer="709" w:gutter="0"/>
          <w:cols w:space="708"/>
          <w:docGrid w:linePitch="360"/>
        </w:sectPr>
      </w:pPr>
    </w:p>
    <w:p w:rsidR="00F07A14" w:rsidRPr="008C36EE" w:rsidRDefault="00F07A14" w:rsidP="00F07A14">
      <w:pPr>
        <w:shd w:val="clear" w:color="auto" w:fill="FFFFFF"/>
        <w:spacing w:line="360" w:lineRule="auto"/>
        <w:jc w:val="center"/>
        <w:rPr>
          <w:rFonts w:ascii="Times New Roman" w:hAnsi="Times New Roman" w:cs="Times New Roman"/>
          <w:b/>
          <w:bCs/>
          <w:color w:val="000000"/>
          <w:sz w:val="24"/>
          <w:szCs w:val="24"/>
        </w:rPr>
      </w:pPr>
      <w:r w:rsidRPr="008C36EE">
        <w:rPr>
          <w:rFonts w:ascii="Times New Roman" w:hAnsi="Times New Roman" w:cs="Times New Roman"/>
          <w:b/>
          <w:bCs/>
          <w:color w:val="000000"/>
          <w:sz w:val="24"/>
          <w:szCs w:val="24"/>
        </w:rPr>
        <w:lastRenderedPageBreak/>
        <w:t>3. УСЛОВИЯ РЕАЛИЗАЦИИ ДИСЦИПЛИНЫ</w:t>
      </w:r>
    </w:p>
    <w:p w:rsidR="00F07A14" w:rsidRPr="008C36EE" w:rsidRDefault="00F07A14" w:rsidP="00F07A14">
      <w:pPr>
        <w:shd w:val="clear" w:color="auto" w:fill="FFFFFF"/>
        <w:spacing w:line="360" w:lineRule="auto"/>
        <w:jc w:val="both"/>
        <w:rPr>
          <w:rFonts w:ascii="Times New Roman" w:hAnsi="Times New Roman" w:cs="Times New Roman"/>
          <w:b/>
          <w:bCs/>
          <w:color w:val="000000"/>
          <w:sz w:val="24"/>
          <w:szCs w:val="24"/>
        </w:rPr>
      </w:pPr>
    </w:p>
    <w:p w:rsidR="00F07A14" w:rsidRPr="008C36EE" w:rsidRDefault="00F07A14" w:rsidP="00F07A14">
      <w:pPr>
        <w:shd w:val="clear" w:color="auto" w:fill="FFFFFF"/>
        <w:spacing w:line="276" w:lineRule="auto"/>
        <w:ind w:firstLine="709"/>
        <w:jc w:val="both"/>
        <w:rPr>
          <w:rFonts w:ascii="Times New Roman" w:hAnsi="Times New Roman" w:cs="Times New Roman"/>
          <w:b/>
          <w:color w:val="000000"/>
          <w:sz w:val="24"/>
          <w:szCs w:val="24"/>
        </w:rPr>
      </w:pPr>
      <w:r w:rsidRPr="008C36EE">
        <w:rPr>
          <w:rFonts w:ascii="Times New Roman" w:hAnsi="Times New Roman" w:cs="Times New Roman"/>
          <w:b/>
          <w:bCs/>
          <w:color w:val="000000"/>
          <w:sz w:val="24"/>
          <w:szCs w:val="24"/>
        </w:rPr>
        <w:t>3.1. Материально-техническое обеспечение</w:t>
      </w:r>
    </w:p>
    <w:p w:rsidR="00F07A14" w:rsidRPr="008C36EE" w:rsidRDefault="00F07A14" w:rsidP="00F07A14">
      <w:pPr>
        <w:shd w:val="clear" w:color="auto" w:fill="FFFFFF"/>
        <w:spacing w:line="276" w:lineRule="auto"/>
        <w:ind w:firstLine="709"/>
        <w:jc w:val="both"/>
        <w:rPr>
          <w:rFonts w:ascii="Times New Roman" w:eastAsia="Calibri" w:hAnsi="Times New Roman" w:cs="Times New Roman"/>
          <w:bCs/>
          <w:iCs/>
          <w:color w:val="000000"/>
          <w:sz w:val="24"/>
          <w:szCs w:val="24"/>
          <w:lang w:eastAsia="ru-RU"/>
        </w:rPr>
      </w:pPr>
      <w:r w:rsidRPr="008C36EE">
        <w:rPr>
          <w:rFonts w:ascii="Times New Roman" w:eastAsia="Calibri" w:hAnsi="Times New Roman" w:cs="Times New Roman"/>
          <w:bCs/>
          <w:iCs/>
          <w:color w:val="000000"/>
          <w:sz w:val="24"/>
          <w:szCs w:val="24"/>
          <w:lang w:eastAsia="ru-RU"/>
        </w:rPr>
        <w:t xml:space="preserve"> Кабинет социально-экономических дисциплин оснащен в соответствии с приложением 3 ОПОП-П:</w:t>
      </w:r>
    </w:p>
    <w:p w:rsidR="00F07A14" w:rsidRPr="008C36EE" w:rsidRDefault="00F07A14" w:rsidP="00F07A14">
      <w:pPr>
        <w:tabs>
          <w:tab w:val="left" w:pos="211"/>
        </w:tabs>
        <w:spacing w:line="276" w:lineRule="auto"/>
        <w:ind w:firstLine="709"/>
        <w:jc w:val="both"/>
        <w:rPr>
          <w:rFonts w:ascii="Times New Roman" w:hAnsi="Times New Roman" w:cs="Times New Roman"/>
          <w:color w:val="000000"/>
          <w:sz w:val="24"/>
          <w:szCs w:val="24"/>
        </w:rPr>
      </w:pPr>
      <w:r w:rsidRPr="008C36EE">
        <w:rPr>
          <w:rFonts w:ascii="Times New Roman" w:hAnsi="Times New Roman" w:cs="Times New Roman"/>
          <w:color w:val="000000"/>
          <w:sz w:val="24"/>
          <w:szCs w:val="24"/>
        </w:rPr>
        <w:t xml:space="preserve">-посадочные места по количеству обучающихся; </w:t>
      </w:r>
    </w:p>
    <w:p w:rsidR="00F07A14" w:rsidRPr="008C36EE" w:rsidRDefault="00F07A14" w:rsidP="00F07A14">
      <w:pPr>
        <w:tabs>
          <w:tab w:val="left" w:pos="211"/>
        </w:tabs>
        <w:spacing w:line="276" w:lineRule="auto"/>
        <w:ind w:firstLine="709"/>
        <w:jc w:val="both"/>
        <w:rPr>
          <w:rFonts w:ascii="Times New Roman" w:hAnsi="Times New Roman" w:cs="Times New Roman"/>
          <w:sz w:val="24"/>
          <w:szCs w:val="24"/>
        </w:rPr>
      </w:pPr>
      <w:r w:rsidRPr="008C36EE">
        <w:rPr>
          <w:rFonts w:ascii="Times New Roman" w:hAnsi="Times New Roman" w:cs="Times New Roman"/>
          <w:color w:val="000000"/>
          <w:sz w:val="24"/>
          <w:szCs w:val="24"/>
        </w:rPr>
        <w:t xml:space="preserve">-рабочее место преподавателя; </w:t>
      </w:r>
      <w:r w:rsidRPr="008C36EE">
        <w:rPr>
          <w:rFonts w:ascii="Times New Roman" w:hAnsi="Times New Roman" w:cs="Times New Roman"/>
          <w:sz w:val="24"/>
          <w:szCs w:val="24"/>
        </w:rPr>
        <w:t>комплект учебно-наглядных пособий,</w:t>
      </w:r>
    </w:p>
    <w:p w:rsidR="00F07A14" w:rsidRPr="008C36EE" w:rsidRDefault="00F07A14" w:rsidP="00F07A14">
      <w:pPr>
        <w:tabs>
          <w:tab w:val="left" w:pos="211"/>
        </w:tabs>
        <w:spacing w:line="276" w:lineRule="auto"/>
        <w:ind w:firstLine="709"/>
        <w:jc w:val="both"/>
        <w:rPr>
          <w:rFonts w:ascii="Times New Roman" w:hAnsi="Times New Roman" w:cs="Times New Roman"/>
          <w:sz w:val="24"/>
          <w:szCs w:val="24"/>
        </w:rPr>
      </w:pPr>
      <w:r w:rsidRPr="008C36EE">
        <w:rPr>
          <w:rFonts w:ascii="Times New Roman" w:hAnsi="Times New Roman" w:cs="Times New Roman"/>
          <w:sz w:val="24"/>
          <w:szCs w:val="24"/>
        </w:rPr>
        <w:t>-техническими средствами обучения: персональный компьютер с лицензионным программным обеспечением.</w:t>
      </w:r>
    </w:p>
    <w:p w:rsidR="00F07A14" w:rsidRPr="008C36EE" w:rsidRDefault="00F07A14" w:rsidP="00F07A14">
      <w:pPr>
        <w:spacing w:line="276" w:lineRule="auto"/>
        <w:ind w:firstLine="709"/>
        <w:jc w:val="both"/>
        <w:rPr>
          <w:rFonts w:ascii="Times New Roman" w:hAnsi="Times New Roman" w:cs="Times New Roman"/>
          <w:bCs/>
          <w:sz w:val="24"/>
          <w:szCs w:val="24"/>
        </w:rPr>
      </w:pPr>
      <w:r w:rsidRPr="008C36EE">
        <w:rPr>
          <w:rFonts w:ascii="Times New Roman" w:hAnsi="Times New Roman" w:cs="Times New Roman"/>
          <w:b/>
          <w:sz w:val="24"/>
          <w:szCs w:val="24"/>
        </w:rPr>
        <w:t xml:space="preserve">3.2. Учебно-методическое </w:t>
      </w:r>
      <w:r w:rsidRPr="008C36EE">
        <w:rPr>
          <w:rFonts w:ascii="Times New Roman" w:hAnsi="Times New Roman" w:cs="Times New Roman"/>
          <w:b/>
          <w:bCs/>
          <w:sz w:val="24"/>
          <w:szCs w:val="24"/>
        </w:rPr>
        <w:t>обеспечение</w:t>
      </w:r>
      <w:r w:rsidRPr="008C36EE">
        <w:rPr>
          <w:rFonts w:ascii="Times New Roman" w:hAnsi="Times New Roman" w:cs="Times New Roman"/>
          <w:bCs/>
          <w:sz w:val="24"/>
          <w:szCs w:val="24"/>
        </w:rPr>
        <w:t xml:space="preserve"> </w:t>
      </w:r>
    </w:p>
    <w:p w:rsidR="00F07A14" w:rsidRPr="008C36EE" w:rsidRDefault="00F07A14" w:rsidP="00F07A14">
      <w:pPr>
        <w:tabs>
          <w:tab w:val="left" w:pos="211"/>
        </w:tabs>
        <w:spacing w:line="276" w:lineRule="auto"/>
        <w:ind w:firstLine="709"/>
        <w:jc w:val="both"/>
        <w:rPr>
          <w:rFonts w:ascii="Times New Roman" w:hAnsi="Times New Roman" w:cs="Times New Roman"/>
          <w:b/>
          <w:sz w:val="24"/>
          <w:szCs w:val="24"/>
        </w:rPr>
      </w:pPr>
      <w:r w:rsidRPr="008C36EE">
        <w:rPr>
          <w:rFonts w:ascii="Times New Roman" w:hAnsi="Times New Roman" w:cs="Times New Roman"/>
          <w:b/>
          <w:sz w:val="24"/>
          <w:szCs w:val="24"/>
        </w:rPr>
        <w:t xml:space="preserve">3.2.1 Основные печатные и/или электронные издания: </w:t>
      </w:r>
    </w:p>
    <w:p w:rsidR="00F07A14" w:rsidRPr="008C36EE" w:rsidRDefault="00F07A14" w:rsidP="00F07A14">
      <w:pPr>
        <w:shd w:val="clear" w:color="auto" w:fill="FFFFFF"/>
        <w:spacing w:line="276" w:lineRule="auto"/>
        <w:ind w:firstLine="709"/>
        <w:jc w:val="both"/>
        <w:rPr>
          <w:rFonts w:ascii="Times New Roman" w:eastAsia="Times New Roman" w:hAnsi="Times New Roman" w:cs="Times New Roman"/>
          <w:color w:val="000000"/>
          <w:sz w:val="24"/>
          <w:szCs w:val="24"/>
          <w:lang w:eastAsia="ru-RU"/>
        </w:rPr>
      </w:pPr>
      <w:r w:rsidRPr="008C36EE">
        <w:rPr>
          <w:rFonts w:ascii="Times New Roman" w:eastAsia="Times New Roman" w:hAnsi="Times New Roman" w:cs="Times New Roman"/>
          <w:color w:val="000000"/>
          <w:sz w:val="24"/>
          <w:szCs w:val="24"/>
          <w:lang w:eastAsia="ru-RU"/>
        </w:rPr>
        <w:t>1. Конституция РФ.</w:t>
      </w:r>
    </w:p>
    <w:p w:rsidR="00F07A14" w:rsidRPr="008C36EE" w:rsidRDefault="00F07A14" w:rsidP="00F07A14">
      <w:pPr>
        <w:shd w:val="clear" w:color="auto" w:fill="FFFFFF"/>
        <w:spacing w:line="276" w:lineRule="auto"/>
        <w:ind w:firstLine="709"/>
        <w:jc w:val="both"/>
        <w:rPr>
          <w:rFonts w:ascii="Times New Roman" w:eastAsia="Times New Roman" w:hAnsi="Times New Roman" w:cs="Times New Roman"/>
          <w:color w:val="000000"/>
          <w:sz w:val="24"/>
          <w:szCs w:val="24"/>
          <w:lang w:eastAsia="ru-RU"/>
        </w:rPr>
      </w:pPr>
      <w:r w:rsidRPr="008C36EE">
        <w:rPr>
          <w:rFonts w:ascii="Times New Roman" w:eastAsia="Times New Roman" w:hAnsi="Times New Roman" w:cs="Times New Roman"/>
          <w:color w:val="000000"/>
          <w:sz w:val="24"/>
          <w:szCs w:val="24"/>
          <w:lang w:eastAsia="ru-RU"/>
        </w:rPr>
        <w:t>2.Гражданский кодекс РФ.</w:t>
      </w:r>
    </w:p>
    <w:p w:rsidR="00F07A14" w:rsidRPr="008C36EE" w:rsidRDefault="00F07A14" w:rsidP="00F07A14">
      <w:pPr>
        <w:shd w:val="clear" w:color="auto" w:fill="FFFFFF"/>
        <w:spacing w:line="276" w:lineRule="auto"/>
        <w:ind w:firstLine="709"/>
        <w:jc w:val="both"/>
        <w:rPr>
          <w:rFonts w:ascii="Times New Roman" w:eastAsia="Times New Roman" w:hAnsi="Times New Roman" w:cs="Times New Roman"/>
          <w:color w:val="000000"/>
          <w:sz w:val="24"/>
          <w:szCs w:val="24"/>
          <w:lang w:eastAsia="ru-RU"/>
        </w:rPr>
      </w:pPr>
      <w:r w:rsidRPr="008C36EE">
        <w:rPr>
          <w:rFonts w:ascii="Times New Roman" w:eastAsia="Times New Roman" w:hAnsi="Times New Roman" w:cs="Times New Roman"/>
          <w:color w:val="000000"/>
          <w:sz w:val="24"/>
          <w:szCs w:val="24"/>
          <w:lang w:eastAsia="ru-RU"/>
        </w:rPr>
        <w:t>3. Трудовой кодекс РФ.</w:t>
      </w:r>
    </w:p>
    <w:p w:rsidR="00F07A14" w:rsidRPr="008C36EE" w:rsidRDefault="00F07A14" w:rsidP="00F07A14">
      <w:pPr>
        <w:shd w:val="clear" w:color="auto" w:fill="FFFFFF"/>
        <w:spacing w:line="276" w:lineRule="auto"/>
        <w:ind w:firstLine="709"/>
        <w:jc w:val="both"/>
        <w:rPr>
          <w:rFonts w:ascii="Times New Roman" w:eastAsia="Times New Roman" w:hAnsi="Times New Roman" w:cs="Times New Roman"/>
          <w:color w:val="000000"/>
          <w:sz w:val="24"/>
          <w:szCs w:val="24"/>
          <w:lang w:eastAsia="ru-RU"/>
        </w:rPr>
      </w:pPr>
      <w:r w:rsidRPr="008C36EE">
        <w:rPr>
          <w:rFonts w:ascii="Times New Roman" w:eastAsia="Times New Roman" w:hAnsi="Times New Roman" w:cs="Times New Roman"/>
          <w:color w:val="000000"/>
          <w:sz w:val="24"/>
          <w:szCs w:val="24"/>
          <w:lang w:eastAsia="ru-RU"/>
        </w:rPr>
        <w:t>4. Кодекс Российской Федерации об административных правонарушениях.</w:t>
      </w:r>
    </w:p>
    <w:p w:rsidR="00F07A14" w:rsidRPr="008C36EE" w:rsidRDefault="00F07A14" w:rsidP="00F07A14">
      <w:pPr>
        <w:shd w:val="clear" w:color="auto" w:fill="FFFFFF"/>
        <w:spacing w:line="276" w:lineRule="auto"/>
        <w:ind w:firstLine="709"/>
        <w:jc w:val="both"/>
        <w:rPr>
          <w:rFonts w:ascii="Times New Roman" w:eastAsia="Times New Roman" w:hAnsi="Times New Roman" w:cs="Times New Roman"/>
          <w:color w:val="000000"/>
          <w:sz w:val="24"/>
          <w:szCs w:val="24"/>
          <w:lang w:eastAsia="ru-RU"/>
        </w:rPr>
      </w:pPr>
      <w:r w:rsidRPr="008C36EE">
        <w:rPr>
          <w:rFonts w:ascii="Times New Roman" w:eastAsia="Times New Roman" w:hAnsi="Times New Roman" w:cs="Times New Roman"/>
          <w:color w:val="000000"/>
          <w:sz w:val="24"/>
          <w:szCs w:val="24"/>
          <w:lang w:eastAsia="ru-RU"/>
        </w:rPr>
        <w:t>4.Тыщенко А.И. Правовое обеспечение профессиональной деятельности.  Ростов н/Д: Феникс, 2021 — 252 с.</w:t>
      </w:r>
    </w:p>
    <w:p w:rsidR="00F07A14" w:rsidRPr="008C36EE" w:rsidRDefault="00F07A14" w:rsidP="00F07A14">
      <w:pPr>
        <w:shd w:val="clear" w:color="auto" w:fill="FFFFFF"/>
        <w:spacing w:line="276" w:lineRule="auto"/>
        <w:ind w:firstLine="709"/>
        <w:jc w:val="both"/>
        <w:rPr>
          <w:rFonts w:ascii="Times New Roman" w:eastAsia="Times New Roman" w:hAnsi="Times New Roman" w:cs="Times New Roman"/>
          <w:color w:val="000000"/>
          <w:sz w:val="24"/>
          <w:szCs w:val="24"/>
          <w:lang w:eastAsia="ru-RU"/>
        </w:rPr>
      </w:pPr>
      <w:r w:rsidRPr="008C36EE">
        <w:rPr>
          <w:rFonts w:ascii="Times New Roman" w:eastAsia="Times New Roman" w:hAnsi="Times New Roman" w:cs="Times New Roman"/>
          <w:color w:val="000000"/>
          <w:sz w:val="24"/>
          <w:szCs w:val="24"/>
          <w:lang w:eastAsia="ru-RU"/>
        </w:rPr>
        <w:t>5. Е. Ю. Бархатова Правовое обеспечение профессиональной деятельности. Учебник. Москва, Проспект, 2022</w:t>
      </w:r>
    </w:p>
    <w:p w:rsidR="00F07A14" w:rsidRPr="008C36EE" w:rsidRDefault="00F07A14" w:rsidP="00F07A14">
      <w:pPr>
        <w:shd w:val="clear" w:color="auto" w:fill="FFFFFF"/>
        <w:spacing w:line="276" w:lineRule="auto"/>
        <w:ind w:firstLine="709"/>
        <w:jc w:val="both"/>
        <w:rPr>
          <w:rFonts w:ascii="Times New Roman" w:eastAsia="Times New Roman" w:hAnsi="Times New Roman" w:cs="Times New Roman"/>
          <w:color w:val="000000"/>
          <w:sz w:val="24"/>
          <w:szCs w:val="24"/>
          <w:lang w:eastAsia="ru-RU"/>
        </w:rPr>
      </w:pPr>
      <w:r w:rsidRPr="008C36EE">
        <w:rPr>
          <w:rFonts w:ascii="Times New Roman" w:eastAsia="Times New Roman" w:hAnsi="Times New Roman" w:cs="Times New Roman"/>
          <w:color w:val="000000"/>
          <w:sz w:val="24"/>
          <w:szCs w:val="24"/>
          <w:lang w:eastAsia="ru-RU"/>
        </w:rPr>
        <w:t>6. Хабибулин Г., Мурсалимов К.Р. Правовое обеспечение профессиональной деятельности. Учебник. Издательство: Форум, 2021.</w:t>
      </w:r>
    </w:p>
    <w:p w:rsidR="00F07A14" w:rsidRPr="008C36EE" w:rsidRDefault="00F07A14" w:rsidP="00F07A14">
      <w:pPr>
        <w:shd w:val="clear" w:color="auto" w:fill="FFFFFF"/>
        <w:spacing w:line="276" w:lineRule="auto"/>
        <w:ind w:firstLine="709"/>
        <w:jc w:val="both"/>
        <w:rPr>
          <w:rFonts w:ascii="Times New Roman" w:eastAsia="Times New Roman" w:hAnsi="Times New Roman" w:cs="Times New Roman"/>
          <w:color w:val="000000"/>
          <w:sz w:val="24"/>
          <w:szCs w:val="24"/>
          <w:lang w:eastAsia="ru-RU"/>
        </w:rPr>
      </w:pPr>
      <w:r w:rsidRPr="008C36EE">
        <w:rPr>
          <w:rFonts w:ascii="Times New Roman" w:eastAsia="Times New Roman" w:hAnsi="Times New Roman" w:cs="Times New Roman"/>
          <w:color w:val="000000"/>
          <w:sz w:val="24"/>
          <w:szCs w:val="24"/>
          <w:lang w:eastAsia="ru-RU"/>
        </w:rPr>
        <w:t>7. Правовое обеспечение профессиональной деятельности. Под ред. Д. О. Тузова, В. С. Аракчеева, М., ФОРУМ; ИНФРА-М, 2022</w:t>
      </w:r>
    </w:p>
    <w:p w:rsidR="00F07A14" w:rsidRPr="008C36EE" w:rsidRDefault="00F07A14" w:rsidP="00F07A14">
      <w:pPr>
        <w:tabs>
          <w:tab w:val="left" w:pos="4620"/>
        </w:tabs>
        <w:spacing w:line="276" w:lineRule="auto"/>
        <w:ind w:firstLine="709"/>
        <w:jc w:val="both"/>
        <w:rPr>
          <w:rFonts w:ascii="Times New Roman" w:hAnsi="Times New Roman" w:cs="Times New Roman"/>
          <w:color w:val="000000"/>
        </w:rPr>
      </w:pPr>
      <w:r w:rsidRPr="008C36EE">
        <w:rPr>
          <w:rFonts w:ascii="Times New Roman" w:hAnsi="Times New Roman" w:cs="Times New Roman"/>
          <w:color w:val="000000"/>
        </w:rPr>
        <w:t>8. Румынина В.В. Правовое обеспечение профессиональной деятельности (7-е изд., стер.) учебник. Издательство: Академия, 2022 г</w:t>
      </w:r>
    </w:p>
    <w:p w:rsidR="00F07A14" w:rsidRPr="008C36EE" w:rsidRDefault="00F07A14" w:rsidP="00F07A14">
      <w:pPr>
        <w:tabs>
          <w:tab w:val="left" w:pos="4620"/>
        </w:tabs>
        <w:spacing w:line="276" w:lineRule="auto"/>
        <w:ind w:firstLine="709"/>
        <w:jc w:val="both"/>
        <w:rPr>
          <w:rFonts w:ascii="Times New Roman" w:hAnsi="Times New Roman" w:cs="Times New Roman"/>
          <w:sz w:val="24"/>
          <w:szCs w:val="24"/>
        </w:rPr>
      </w:pPr>
      <w:r w:rsidRPr="008C36EE">
        <w:rPr>
          <w:rFonts w:ascii="Times New Roman" w:hAnsi="Times New Roman" w:cs="Times New Roman"/>
          <w:color w:val="000000"/>
        </w:rPr>
        <w:t>9.</w:t>
      </w:r>
      <w:r w:rsidRPr="008C36EE">
        <w:rPr>
          <w:rFonts w:ascii="Times New Roman" w:hAnsi="Times New Roman" w:cs="Times New Roman"/>
          <w:bCs/>
          <w:sz w:val="24"/>
          <w:szCs w:val="24"/>
        </w:rPr>
        <w:t xml:space="preserve"> ИКТ Портал </w:t>
      </w:r>
      <w:r w:rsidRPr="008C36EE">
        <w:rPr>
          <w:rFonts w:ascii="Times New Roman" w:hAnsi="Times New Roman" w:cs="Times New Roman"/>
          <w:sz w:val="24"/>
          <w:szCs w:val="24"/>
        </w:rPr>
        <w:t>«интернет ресурсы»-</w:t>
      </w:r>
      <w:r w:rsidRPr="008C36EE">
        <w:rPr>
          <w:rFonts w:ascii="Times New Roman" w:hAnsi="Times New Roman" w:cs="Times New Roman"/>
          <w:sz w:val="24"/>
          <w:szCs w:val="24"/>
          <w:lang w:val="en-US"/>
        </w:rPr>
        <w:t>ict</w:t>
      </w:r>
      <w:r w:rsidRPr="008C36EE">
        <w:rPr>
          <w:rFonts w:ascii="Times New Roman" w:hAnsi="Times New Roman" w:cs="Times New Roman"/>
          <w:sz w:val="24"/>
          <w:szCs w:val="24"/>
        </w:rPr>
        <w:t>.</w:t>
      </w:r>
      <w:r w:rsidRPr="008C36EE">
        <w:rPr>
          <w:rFonts w:ascii="Times New Roman" w:hAnsi="Times New Roman" w:cs="Times New Roman"/>
          <w:sz w:val="24"/>
          <w:szCs w:val="24"/>
          <w:lang w:val="en-US"/>
        </w:rPr>
        <w:t>edu</w:t>
      </w:r>
      <w:r w:rsidRPr="008C36EE">
        <w:rPr>
          <w:rFonts w:ascii="Times New Roman" w:hAnsi="Times New Roman" w:cs="Times New Roman"/>
          <w:sz w:val="24"/>
          <w:szCs w:val="24"/>
        </w:rPr>
        <w:t>.</w:t>
      </w:r>
      <w:r w:rsidRPr="008C36EE">
        <w:rPr>
          <w:rFonts w:ascii="Times New Roman" w:hAnsi="Times New Roman" w:cs="Times New Roman"/>
          <w:sz w:val="24"/>
          <w:szCs w:val="24"/>
          <w:lang w:val="en-US"/>
        </w:rPr>
        <w:t>ru</w:t>
      </w:r>
    </w:p>
    <w:p w:rsidR="00F07A14" w:rsidRPr="008C36EE" w:rsidRDefault="00F07A14" w:rsidP="00F07A14">
      <w:pPr>
        <w:shd w:val="clear" w:color="auto" w:fill="FFFFFF"/>
        <w:spacing w:line="276" w:lineRule="auto"/>
        <w:ind w:firstLine="709"/>
        <w:jc w:val="both"/>
        <w:rPr>
          <w:rFonts w:ascii="Times New Roman" w:eastAsia="Times New Roman" w:hAnsi="Times New Roman" w:cs="Times New Roman"/>
          <w:color w:val="000000"/>
          <w:sz w:val="24"/>
          <w:szCs w:val="24"/>
          <w:lang w:eastAsia="ru-RU"/>
        </w:rPr>
      </w:pPr>
    </w:p>
    <w:p w:rsidR="00F07A14" w:rsidRPr="008C36EE" w:rsidRDefault="00F07A14" w:rsidP="00F07A14">
      <w:pPr>
        <w:shd w:val="clear" w:color="auto" w:fill="FFFFFF"/>
        <w:spacing w:line="276" w:lineRule="auto"/>
        <w:ind w:firstLine="709"/>
        <w:jc w:val="both"/>
        <w:rPr>
          <w:rFonts w:ascii="Times New Roman" w:eastAsia="Times New Roman" w:hAnsi="Times New Roman" w:cs="Times New Roman"/>
          <w:color w:val="000000"/>
          <w:sz w:val="24"/>
          <w:szCs w:val="24"/>
          <w:lang w:eastAsia="ru-RU"/>
        </w:rPr>
      </w:pPr>
      <w:r w:rsidRPr="008C36EE">
        <w:rPr>
          <w:rFonts w:ascii="Times New Roman" w:eastAsia="Times New Roman" w:hAnsi="Times New Roman" w:cs="Times New Roman"/>
          <w:b/>
          <w:color w:val="000000"/>
          <w:sz w:val="24"/>
          <w:szCs w:val="24"/>
          <w:lang w:eastAsia="ru-RU"/>
        </w:rPr>
        <w:t>Дополнительные источники</w:t>
      </w:r>
      <w:r w:rsidRPr="008C36EE">
        <w:rPr>
          <w:rFonts w:ascii="Times New Roman" w:eastAsia="Times New Roman" w:hAnsi="Times New Roman" w:cs="Times New Roman"/>
          <w:color w:val="000000"/>
          <w:sz w:val="24"/>
          <w:szCs w:val="24"/>
          <w:lang w:eastAsia="ru-RU"/>
        </w:rPr>
        <w:t>:</w:t>
      </w:r>
    </w:p>
    <w:p w:rsidR="00F07A14" w:rsidRPr="008C36EE" w:rsidRDefault="00F07A14" w:rsidP="00F07A14">
      <w:pPr>
        <w:shd w:val="clear" w:color="auto" w:fill="FFFFFF"/>
        <w:spacing w:line="276" w:lineRule="auto"/>
        <w:ind w:firstLine="709"/>
        <w:jc w:val="both"/>
        <w:rPr>
          <w:rFonts w:ascii="Times New Roman" w:eastAsia="Times New Roman" w:hAnsi="Times New Roman" w:cs="Times New Roman"/>
          <w:color w:val="000000"/>
          <w:sz w:val="24"/>
          <w:szCs w:val="24"/>
          <w:lang w:eastAsia="ru-RU"/>
        </w:rPr>
      </w:pPr>
      <w:r w:rsidRPr="008C36EE">
        <w:rPr>
          <w:rFonts w:ascii="Times New Roman" w:eastAsia="Times New Roman" w:hAnsi="Times New Roman" w:cs="Times New Roman"/>
          <w:color w:val="000000"/>
          <w:sz w:val="24"/>
          <w:szCs w:val="24"/>
          <w:lang w:eastAsia="ru-RU"/>
        </w:rPr>
        <w:t> ФКЗ "О судебной системе Российской Федерации".</w:t>
      </w:r>
    </w:p>
    <w:p w:rsidR="00F07A14" w:rsidRPr="008C36EE" w:rsidRDefault="00F07A14" w:rsidP="00F07A14">
      <w:pPr>
        <w:shd w:val="clear" w:color="auto" w:fill="FFFFFF"/>
        <w:spacing w:line="276" w:lineRule="auto"/>
        <w:ind w:firstLine="709"/>
        <w:jc w:val="both"/>
        <w:rPr>
          <w:rFonts w:ascii="Times New Roman" w:eastAsia="Times New Roman" w:hAnsi="Times New Roman" w:cs="Times New Roman"/>
          <w:color w:val="000000"/>
          <w:sz w:val="24"/>
          <w:szCs w:val="24"/>
          <w:lang w:eastAsia="ru-RU"/>
        </w:rPr>
      </w:pPr>
      <w:r w:rsidRPr="008C36EE">
        <w:rPr>
          <w:rFonts w:ascii="Times New Roman" w:eastAsia="Times New Roman" w:hAnsi="Times New Roman" w:cs="Times New Roman"/>
          <w:color w:val="000000"/>
          <w:sz w:val="24"/>
          <w:szCs w:val="24"/>
          <w:lang w:eastAsia="ru-RU"/>
        </w:rPr>
        <w:t> ФКЗ "Об арбитражных судах в Российской Федерации".</w:t>
      </w:r>
    </w:p>
    <w:p w:rsidR="00F07A14" w:rsidRPr="008C36EE" w:rsidRDefault="00F07A14" w:rsidP="00F07A14">
      <w:pPr>
        <w:shd w:val="clear" w:color="auto" w:fill="FFFFFF"/>
        <w:spacing w:line="276" w:lineRule="auto"/>
        <w:ind w:firstLine="709"/>
        <w:jc w:val="both"/>
        <w:rPr>
          <w:rFonts w:ascii="Times New Roman" w:eastAsia="Times New Roman" w:hAnsi="Times New Roman" w:cs="Times New Roman"/>
          <w:color w:val="000000"/>
          <w:sz w:val="24"/>
          <w:szCs w:val="24"/>
          <w:lang w:eastAsia="ru-RU"/>
        </w:rPr>
      </w:pPr>
      <w:r w:rsidRPr="008C36EE">
        <w:rPr>
          <w:rFonts w:ascii="Times New Roman" w:eastAsia="Times New Roman" w:hAnsi="Times New Roman" w:cs="Times New Roman"/>
          <w:color w:val="000000"/>
          <w:sz w:val="24"/>
          <w:szCs w:val="24"/>
          <w:lang w:eastAsia="ru-RU"/>
        </w:rPr>
        <w:t> ФЗ «Об электроэнергетике».</w:t>
      </w:r>
    </w:p>
    <w:p w:rsidR="00F07A14" w:rsidRPr="008C36EE" w:rsidRDefault="00F07A14" w:rsidP="00F07A14">
      <w:pPr>
        <w:shd w:val="clear" w:color="auto" w:fill="FFFFFF"/>
        <w:spacing w:line="276" w:lineRule="auto"/>
        <w:ind w:firstLine="709"/>
        <w:jc w:val="both"/>
        <w:rPr>
          <w:rFonts w:ascii="Times New Roman" w:eastAsia="Times New Roman" w:hAnsi="Times New Roman" w:cs="Times New Roman"/>
          <w:color w:val="000000"/>
          <w:sz w:val="24"/>
          <w:szCs w:val="24"/>
          <w:lang w:eastAsia="ru-RU"/>
        </w:rPr>
      </w:pPr>
      <w:r w:rsidRPr="008C36EE">
        <w:rPr>
          <w:rFonts w:ascii="Times New Roman" w:eastAsia="Times New Roman" w:hAnsi="Times New Roman" w:cs="Times New Roman"/>
          <w:color w:val="000000"/>
          <w:sz w:val="24"/>
          <w:szCs w:val="24"/>
          <w:lang w:eastAsia="ru-RU"/>
        </w:rPr>
        <w:t> 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F07A14" w:rsidRPr="008C36EE" w:rsidRDefault="00F07A14" w:rsidP="00F07A14">
      <w:pPr>
        <w:shd w:val="clear" w:color="auto" w:fill="FFFFFF"/>
        <w:spacing w:line="276" w:lineRule="auto"/>
        <w:ind w:firstLine="709"/>
        <w:jc w:val="both"/>
        <w:rPr>
          <w:rFonts w:ascii="Times New Roman" w:hAnsi="Times New Roman" w:cs="Times New Roman"/>
          <w:sz w:val="24"/>
          <w:szCs w:val="24"/>
        </w:rPr>
      </w:pPr>
    </w:p>
    <w:p w:rsidR="00F07A14" w:rsidRPr="008C36EE" w:rsidRDefault="00F07A14" w:rsidP="00F07A14">
      <w:pPr>
        <w:rPr>
          <w:rFonts w:ascii="Times New Roman" w:hAnsi="Times New Roman" w:cs="Times New Roman"/>
          <w:sz w:val="24"/>
          <w:szCs w:val="24"/>
        </w:rPr>
      </w:pPr>
      <w:r w:rsidRPr="008C36EE">
        <w:rPr>
          <w:rFonts w:ascii="Times New Roman" w:hAnsi="Times New Roman" w:cs="Times New Roman"/>
          <w:sz w:val="24"/>
          <w:szCs w:val="24"/>
        </w:rPr>
        <w:br w:type="page"/>
      </w:r>
    </w:p>
    <w:p w:rsidR="00F07A14" w:rsidRPr="008C36EE" w:rsidRDefault="00F07A14" w:rsidP="00F07A14">
      <w:pPr>
        <w:shd w:val="clear" w:color="auto" w:fill="FFFFFF"/>
        <w:jc w:val="center"/>
        <w:rPr>
          <w:rFonts w:ascii="Times New Roman" w:eastAsia="Calibri" w:hAnsi="Times New Roman" w:cs="Times New Roman"/>
          <w:b/>
          <w:bCs/>
          <w:color w:val="000000"/>
          <w:sz w:val="24"/>
          <w:szCs w:val="24"/>
          <w:lang w:eastAsia="ru-RU"/>
        </w:rPr>
      </w:pPr>
      <w:r w:rsidRPr="008C36EE">
        <w:rPr>
          <w:rFonts w:ascii="Times New Roman" w:eastAsia="Calibri" w:hAnsi="Times New Roman" w:cs="Times New Roman"/>
          <w:b/>
          <w:bCs/>
          <w:color w:val="000000"/>
          <w:sz w:val="24"/>
          <w:szCs w:val="24"/>
          <w:lang w:eastAsia="ru-RU"/>
        </w:rPr>
        <w:lastRenderedPageBreak/>
        <w:t>4. КОНТРОЛЬ И ОЦЕНКА РЕЗУЛЬТАТОВ ОСВОЕНИЯ ДИСЦИПЛИНЫ</w:t>
      </w:r>
    </w:p>
    <w:p w:rsidR="00F07A14" w:rsidRPr="008C36EE" w:rsidRDefault="00F07A14" w:rsidP="00F07A14">
      <w:pPr>
        <w:shd w:val="clear" w:color="auto" w:fill="FFFFFF"/>
        <w:jc w:val="center"/>
        <w:rPr>
          <w:rFonts w:ascii="Times New Roman" w:eastAsia="Calibri" w:hAnsi="Times New Roman" w:cs="Times New Roman"/>
          <w:b/>
          <w:color w:val="000000"/>
          <w:sz w:val="24"/>
          <w:szCs w:val="24"/>
          <w:lang w:eastAsia="ru-RU"/>
        </w:rPr>
      </w:pPr>
    </w:p>
    <w:p w:rsidR="00F07A14" w:rsidRPr="008C36EE" w:rsidRDefault="00F07A14" w:rsidP="00F07A14">
      <w:pPr>
        <w:shd w:val="clear" w:color="auto" w:fill="FFFFFF"/>
        <w:jc w:val="both"/>
        <w:rPr>
          <w:rFonts w:ascii="Times New Roman" w:hAnsi="Times New Roman" w:cs="Times New Roman"/>
          <w:color w:val="000000"/>
          <w:sz w:val="24"/>
          <w:szCs w:val="24"/>
        </w:rPr>
      </w:pPr>
      <w:r w:rsidRPr="008C36EE">
        <w:rPr>
          <w:rFonts w:ascii="Times New Roman" w:hAnsi="Times New Roman" w:cs="Times New Roman"/>
          <w:color w:val="000000"/>
          <w:sz w:val="24"/>
          <w:szCs w:val="24"/>
        </w:rPr>
        <w:t>.</w:t>
      </w:r>
    </w:p>
    <w:tbl>
      <w:tblPr>
        <w:tblStyle w:val="a3"/>
        <w:tblW w:w="9747" w:type="dxa"/>
        <w:tblLook w:val="04A0" w:firstRow="1" w:lastRow="0" w:firstColumn="1" w:lastColumn="0" w:noHBand="0" w:noVBand="1"/>
      </w:tblPr>
      <w:tblGrid>
        <w:gridCol w:w="3369"/>
        <w:gridCol w:w="3543"/>
        <w:gridCol w:w="2835"/>
      </w:tblGrid>
      <w:tr w:rsidR="00F07A14" w:rsidRPr="008C36EE" w:rsidTr="00CC45D5">
        <w:tc>
          <w:tcPr>
            <w:tcW w:w="3369" w:type="dxa"/>
          </w:tcPr>
          <w:p w:rsidR="00F07A14" w:rsidRPr="008C36EE" w:rsidRDefault="00F07A14" w:rsidP="00CC45D5">
            <w:pPr>
              <w:jc w:val="both"/>
              <w:rPr>
                <w:rFonts w:ascii="Times New Roman" w:hAnsi="Times New Roman" w:cs="Times New Roman"/>
                <w:b/>
                <w:color w:val="000000"/>
                <w:sz w:val="24"/>
                <w:szCs w:val="24"/>
              </w:rPr>
            </w:pPr>
            <w:r w:rsidRPr="008C36EE">
              <w:rPr>
                <w:rFonts w:ascii="Times New Roman" w:hAnsi="Times New Roman" w:cs="Times New Roman"/>
                <w:b/>
                <w:color w:val="000000"/>
                <w:sz w:val="24"/>
                <w:szCs w:val="24"/>
              </w:rPr>
              <w:t>Результаты  обучения</w:t>
            </w:r>
          </w:p>
        </w:tc>
        <w:tc>
          <w:tcPr>
            <w:tcW w:w="3543" w:type="dxa"/>
          </w:tcPr>
          <w:p w:rsidR="00F07A14" w:rsidRPr="008C36EE" w:rsidRDefault="00F07A14" w:rsidP="00CC45D5">
            <w:pPr>
              <w:jc w:val="both"/>
              <w:rPr>
                <w:rFonts w:ascii="Times New Roman" w:hAnsi="Times New Roman" w:cs="Times New Roman"/>
                <w:b/>
                <w:color w:val="000000"/>
                <w:sz w:val="24"/>
                <w:szCs w:val="24"/>
              </w:rPr>
            </w:pPr>
            <w:r w:rsidRPr="008C36EE">
              <w:rPr>
                <w:rFonts w:ascii="Times New Roman" w:hAnsi="Times New Roman" w:cs="Times New Roman"/>
                <w:b/>
                <w:color w:val="000000"/>
                <w:sz w:val="24"/>
                <w:szCs w:val="24"/>
              </w:rPr>
              <w:t xml:space="preserve"> Показатели освоения компетентности</w:t>
            </w:r>
          </w:p>
        </w:tc>
        <w:tc>
          <w:tcPr>
            <w:tcW w:w="2835" w:type="dxa"/>
          </w:tcPr>
          <w:p w:rsidR="00F07A14" w:rsidRPr="008C36EE" w:rsidRDefault="00F07A14" w:rsidP="00CC45D5">
            <w:pPr>
              <w:jc w:val="both"/>
              <w:rPr>
                <w:rFonts w:ascii="Times New Roman" w:hAnsi="Times New Roman" w:cs="Times New Roman"/>
                <w:b/>
                <w:color w:val="000000"/>
                <w:sz w:val="24"/>
                <w:szCs w:val="24"/>
              </w:rPr>
            </w:pPr>
            <w:r w:rsidRPr="008C36EE">
              <w:rPr>
                <w:rFonts w:ascii="Times New Roman" w:hAnsi="Times New Roman" w:cs="Times New Roman"/>
                <w:b/>
                <w:color w:val="000000"/>
                <w:sz w:val="24"/>
                <w:szCs w:val="24"/>
              </w:rPr>
              <w:t xml:space="preserve"> Методы оценки</w:t>
            </w:r>
          </w:p>
        </w:tc>
      </w:tr>
      <w:tr w:rsidR="00F07A14" w:rsidRPr="008C36EE" w:rsidTr="00CC45D5">
        <w:tc>
          <w:tcPr>
            <w:tcW w:w="3369" w:type="dxa"/>
          </w:tcPr>
          <w:p w:rsidR="00F07A14" w:rsidRPr="008C36EE" w:rsidRDefault="00F07A14" w:rsidP="00CC45D5">
            <w:pPr>
              <w:jc w:val="both"/>
              <w:rPr>
                <w:rFonts w:ascii="Times New Roman" w:hAnsi="Times New Roman" w:cs="Times New Roman"/>
                <w:color w:val="000000"/>
                <w:sz w:val="24"/>
                <w:szCs w:val="24"/>
              </w:rPr>
            </w:pPr>
            <w:r w:rsidRPr="008C36EE">
              <w:rPr>
                <w:rFonts w:ascii="Times New Roman" w:hAnsi="Times New Roman" w:cs="Times New Roman"/>
                <w:color w:val="000000"/>
                <w:sz w:val="24"/>
                <w:szCs w:val="24"/>
              </w:rPr>
              <w:t xml:space="preserve"> Знает:</w:t>
            </w:r>
          </w:p>
          <w:p w:rsidR="00F07A14" w:rsidRPr="008C36EE" w:rsidRDefault="00F07A14" w:rsidP="00CC45D5">
            <w:pPr>
              <w:jc w:val="both"/>
              <w:rPr>
                <w:rFonts w:ascii="Times New Roman" w:hAnsi="Times New Roman" w:cs="Times New Roman"/>
                <w:sz w:val="24"/>
                <w:szCs w:val="24"/>
              </w:rPr>
            </w:pPr>
            <w:r w:rsidRPr="008C36EE">
              <w:rPr>
                <w:rFonts w:ascii="Times New Roman" w:hAnsi="Times New Roman" w:cs="Times New Roman"/>
                <w:sz w:val="24"/>
                <w:szCs w:val="24"/>
              </w:rPr>
              <w:t xml:space="preserve"> </w:t>
            </w:r>
            <w:ins w:id="3" w:author="Uvarovohk" w:date="2022-12-19T14:44:00Z">
              <w:r w:rsidRPr="008C36EE">
                <w:rPr>
                  <w:rFonts w:ascii="Times New Roman" w:hAnsi="Times New Roman" w:cs="Times New Roman"/>
                  <w:sz w:val="24"/>
                  <w:szCs w:val="24"/>
                </w:rPr>
                <w:t>права и ответственност</w:t>
              </w:r>
            </w:ins>
            <w:r w:rsidRPr="008C36EE">
              <w:rPr>
                <w:rFonts w:ascii="Times New Roman" w:hAnsi="Times New Roman" w:cs="Times New Roman"/>
                <w:sz w:val="24"/>
                <w:szCs w:val="24"/>
              </w:rPr>
              <w:t>ь</w:t>
            </w:r>
            <w:ins w:id="4" w:author="Uvarovohk" w:date="2022-12-19T14:44:00Z">
              <w:r w:rsidRPr="008C36EE">
                <w:rPr>
                  <w:rFonts w:ascii="Times New Roman" w:hAnsi="Times New Roman" w:cs="Times New Roman"/>
                  <w:sz w:val="24"/>
                  <w:szCs w:val="24"/>
                </w:rPr>
                <w:t xml:space="preserve"> в соответствии с</w:t>
              </w:r>
              <w:r w:rsidRPr="008C36EE">
                <w:rPr>
                  <w:rFonts w:ascii="Times New Roman" w:hAnsi="Times New Roman" w:cs="Times New Roman"/>
                  <w:sz w:val="24"/>
                  <w:szCs w:val="24"/>
                </w:rPr>
                <w:br/>
                <w:t xml:space="preserve">гражданским, гражданско-процессуальным и трудовым законодательством. </w:t>
              </w:r>
            </w:ins>
          </w:p>
          <w:p w:rsidR="00F07A14" w:rsidRPr="008C36EE" w:rsidRDefault="00F07A14" w:rsidP="00CC45D5">
            <w:pPr>
              <w:ind w:firstLine="708"/>
              <w:jc w:val="both"/>
              <w:rPr>
                <w:rFonts w:ascii="Times New Roman" w:hAnsi="Times New Roman" w:cs="Times New Roman"/>
                <w:sz w:val="24"/>
                <w:szCs w:val="24"/>
              </w:rPr>
            </w:pPr>
          </w:p>
          <w:p w:rsidR="00F07A14" w:rsidRPr="008C36EE" w:rsidRDefault="00F07A14" w:rsidP="00CC45D5">
            <w:pPr>
              <w:jc w:val="both"/>
              <w:rPr>
                <w:rFonts w:ascii="Times New Roman" w:hAnsi="Times New Roman" w:cs="Times New Roman"/>
                <w:sz w:val="24"/>
                <w:szCs w:val="24"/>
              </w:rPr>
            </w:pPr>
            <w:r w:rsidRPr="008C36EE">
              <w:rPr>
                <w:rFonts w:ascii="Times New Roman" w:hAnsi="Times New Roman" w:cs="Times New Roman"/>
                <w:sz w:val="24"/>
                <w:szCs w:val="24"/>
              </w:rPr>
              <w:t>Умеет:</w:t>
            </w:r>
          </w:p>
          <w:p w:rsidR="00F07A14" w:rsidRPr="008C36EE" w:rsidRDefault="00F07A14" w:rsidP="00CC45D5">
            <w:pPr>
              <w:jc w:val="both"/>
              <w:rPr>
                <w:ins w:id="5" w:author="Uvarovohk" w:date="2022-12-19T14:44:00Z"/>
                <w:rFonts w:ascii="Times New Roman" w:hAnsi="Times New Roman" w:cs="Times New Roman"/>
                <w:sz w:val="24"/>
                <w:szCs w:val="24"/>
              </w:rPr>
            </w:pPr>
            <w:ins w:id="6" w:author="Uvarovohk" w:date="2022-12-19T14:44:00Z">
              <w:r w:rsidRPr="008C36EE">
                <w:rPr>
                  <w:rFonts w:ascii="Times New Roman" w:hAnsi="Times New Roman" w:cs="Times New Roman"/>
                  <w:sz w:val="24"/>
                  <w:szCs w:val="24"/>
                </w:rPr>
                <w:t>использовать приобретенные знания и умения в практической и профессиональной</w:t>
              </w:r>
              <w:r w:rsidRPr="008C36EE">
                <w:rPr>
                  <w:rFonts w:ascii="Times New Roman" w:hAnsi="Times New Roman" w:cs="Times New Roman"/>
                  <w:sz w:val="24"/>
                  <w:szCs w:val="24"/>
                </w:rPr>
                <w:br/>
                <w:t>деятельности и повседневной жизни</w:t>
              </w:r>
            </w:ins>
          </w:p>
          <w:p w:rsidR="00F07A14" w:rsidRPr="008C36EE" w:rsidRDefault="00F07A14" w:rsidP="00CC45D5">
            <w:pPr>
              <w:jc w:val="both"/>
              <w:rPr>
                <w:rFonts w:ascii="Times New Roman" w:hAnsi="Times New Roman" w:cs="Times New Roman"/>
                <w:color w:val="000000"/>
                <w:sz w:val="24"/>
                <w:szCs w:val="24"/>
              </w:rPr>
            </w:pPr>
          </w:p>
        </w:tc>
        <w:tc>
          <w:tcPr>
            <w:tcW w:w="3543" w:type="dxa"/>
          </w:tcPr>
          <w:p w:rsidR="00F07A14" w:rsidRPr="008C36EE" w:rsidRDefault="00F07A14" w:rsidP="00CC45D5">
            <w:pPr>
              <w:suppressAutoHyphens/>
              <w:contextualSpacing/>
              <w:jc w:val="both"/>
              <w:rPr>
                <w:rFonts w:ascii="Times New Roman" w:hAnsi="Times New Roman" w:cs="Times New Roman"/>
                <w:sz w:val="24"/>
                <w:szCs w:val="24"/>
              </w:rPr>
            </w:pPr>
            <w:r w:rsidRPr="008C36EE">
              <w:rPr>
                <w:rFonts w:ascii="Times New Roman" w:hAnsi="Times New Roman" w:cs="Times New Roman"/>
                <w:sz w:val="24"/>
                <w:szCs w:val="24"/>
              </w:rPr>
              <w:t>Обучающийся свободно  владеет теоретическим материалом, без затруднений излагает его и использует на практике.</w:t>
            </w:r>
          </w:p>
          <w:p w:rsidR="00F07A14" w:rsidRPr="008C36EE" w:rsidRDefault="00F07A14" w:rsidP="00CC45D5">
            <w:pPr>
              <w:suppressAutoHyphens/>
              <w:ind w:firstLine="426"/>
              <w:contextualSpacing/>
              <w:jc w:val="both"/>
              <w:rPr>
                <w:rFonts w:ascii="Times New Roman" w:hAnsi="Times New Roman" w:cs="Times New Roman"/>
                <w:sz w:val="24"/>
                <w:szCs w:val="24"/>
              </w:rPr>
            </w:pPr>
          </w:p>
          <w:p w:rsidR="00F07A14" w:rsidRPr="008C36EE" w:rsidRDefault="00F07A14" w:rsidP="00CC45D5">
            <w:pPr>
              <w:jc w:val="both"/>
              <w:rPr>
                <w:rFonts w:ascii="Times New Roman" w:hAnsi="Times New Roman" w:cs="Times New Roman"/>
                <w:color w:val="000000"/>
                <w:sz w:val="24"/>
                <w:szCs w:val="24"/>
              </w:rPr>
            </w:pPr>
          </w:p>
          <w:p w:rsidR="00F07A14" w:rsidRPr="008C36EE" w:rsidRDefault="00F07A14" w:rsidP="00CC45D5">
            <w:pPr>
              <w:jc w:val="both"/>
              <w:rPr>
                <w:rFonts w:ascii="Times New Roman" w:hAnsi="Times New Roman" w:cs="Times New Roman"/>
                <w:color w:val="000000"/>
                <w:sz w:val="24"/>
                <w:szCs w:val="24"/>
              </w:rPr>
            </w:pPr>
            <w:r w:rsidRPr="008C36EE">
              <w:rPr>
                <w:rFonts w:ascii="Times New Roman" w:hAnsi="Times New Roman" w:cs="Times New Roman"/>
                <w:sz w:val="24"/>
                <w:szCs w:val="24"/>
              </w:rPr>
              <w:t>Обучающийся  ориентируется в общих вопросах  трудового, грамотно применяет экономические и правовые  знания в  производственных ситуациях,  грамотно защищает  трудовые права в соответствии с действующим трудовым законодательством.</w:t>
            </w:r>
          </w:p>
        </w:tc>
        <w:tc>
          <w:tcPr>
            <w:tcW w:w="2835" w:type="dxa"/>
          </w:tcPr>
          <w:p w:rsidR="00F07A14" w:rsidRPr="008C36EE" w:rsidRDefault="00F07A14" w:rsidP="00CC45D5">
            <w:pPr>
              <w:suppressAutoHyphens/>
              <w:contextualSpacing/>
              <w:jc w:val="both"/>
              <w:rPr>
                <w:rFonts w:ascii="Times New Roman" w:hAnsi="Times New Roman" w:cs="Times New Roman"/>
                <w:sz w:val="24"/>
                <w:szCs w:val="24"/>
              </w:rPr>
            </w:pPr>
            <w:r w:rsidRPr="008C36EE">
              <w:rPr>
                <w:rFonts w:ascii="Times New Roman" w:hAnsi="Times New Roman" w:cs="Times New Roman"/>
                <w:sz w:val="24"/>
                <w:szCs w:val="24"/>
              </w:rPr>
              <w:t xml:space="preserve">Экспертное наблюдение выполнения практических работ. </w:t>
            </w:r>
          </w:p>
          <w:p w:rsidR="00F07A14" w:rsidRPr="008C36EE" w:rsidRDefault="00F07A14" w:rsidP="00CC45D5">
            <w:pPr>
              <w:suppressAutoHyphens/>
              <w:contextualSpacing/>
              <w:jc w:val="both"/>
              <w:rPr>
                <w:rFonts w:ascii="Times New Roman" w:hAnsi="Times New Roman" w:cs="Times New Roman"/>
                <w:i/>
                <w:sz w:val="24"/>
                <w:szCs w:val="24"/>
              </w:rPr>
            </w:pPr>
            <w:r w:rsidRPr="008C36EE">
              <w:rPr>
                <w:rFonts w:ascii="Times New Roman" w:hAnsi="Times New Roman" w:cs="Times New Roman"/>
                <w:sz w:val="24"/>
                <w:szCs w:val="24"/>
              </w:rPr>
              <w:t>Диагностика (тестирование, контрольные работы</w:t>
            </w:r>
            <w:r w:rsidRPr="008C36EE">
              <w:rPr>
                <w:rFonts w:ascii="Times New Roman" w:hAnsi="Times New Roman" w:cs="Times New Roman"/>
                <w:i/>
                <w:sz w:val="24"/>
                <w:szCs w:val="24"/>
              </w:rPr>
              <w:t>)</w:t>
            </w:r>
          </w:p>
          <w:p w:rsidR="00F07A14" w:rsidRPr="008C36EE" w:rsidRDefault="00F07A14" w:rsidP="00CC45D5">
            <w:pPr>
              <w:suppressAutoHyphens/>
              <w:contextualSpacing/>
              <w:jc w:val="both"/>
              <w:rPr>
                <w:rFonts w:ascii="Times New Roman" w:hAnsi="Times New Roman" w:cs="Times New Roman"/>
                <w:sz w:val="24"/>
                <w:szCs w:val="24"/>
              </w:rPr>
            </w:pPr>
            <w:r w:rsidRPr="008C36EE">
              <w:rPr>
                <w:rFonts w:ascii="Times New Roman" w:hAnsi="Times New Roman" w:cs="Times New Roman"/>
                <w:sz w:val="24"/>
                <w:szCs w:val="24"/>
              </w:rPr>
              <w:t>Промежуточная аттестация- диф.зачет</w:t>
            </w:r>
          </w:p>
          <w:p w:rsidR="00F07A14" w:rsidRPr="008C36EE" w:rsidRDefault="00F07A14" w:rsidP="00CC45D5">
            <w:pPr>
              <w:suppressAutoHyphens/>
              <w:contextualSpacing/>
              <w:jc w:val="both"/>
              <w:rPr>
                <w:rFonts w:ascii="Times New Roman" w:hAnsi="Times New Roman" w:cs="Times New Roman"/>
                <w:sz w:val="24"/>
                <w:szCs w:val="24"/>
              </w:rPr>
            </w:pPr>
          </w:p>
          <w:p w:rsidR="00F07A14" w:rsidRPr="008C36EE" w:rsidRDefault="00F07A14" w:rsidP="00CC45D5">
            <w:pPr>
              <w:jc w:val="both"/>
              <w:rPr>
                <w:rFonts w:ascii="Times New Roman" w:hAnsi="Times New Roman" w:cs="Times New Roman"/>
                <w:color w:val="000000"/>
                <w:sz w:val="24"/>
                <w:szCs w:val="24"/>
              </w:rPr>
            </w:pPr>
          </w:p>
        </w:tc>
      </w:tr>
    </w:tbl>
    <w:p w:rsidR="00F07A14" w:rsidRPr="008C36EE" w:rsidRDefault="00F07A14" w:rsidP="00F07A14">
      <w:pPr>
        <w:shd w:val="clear" w:color="auto" w:fill="FFFFFF"/>
        <w:jc w:val="both"/>
        <w:rPr>
          <w:rFonts w:ascii="Times New Roman" w:hAnsi="Times New Roman" w:cs="Times New Roman"/>
          <w:color w:val="000000"/>
          <w:sz w:val="24"/>
          <w:szCs w:val="24"/>
        </w:rPr>
      </w:pPr>
    </w:p>
    <w:p w:rsidR="00F07A14" w:rsidRPr="008C36EE" w:rsidRDefault="00F07A14" w:rsidP="00F07A14">
      <w:pPr>
        <w:shd w:val="clear" w:color="auto" w:fill="FFFFFF"/>
        <w:jc w:val="both"/>
        <w:rPr>
          <w:rFonts w:ascii="Times New Roman" w:hAnsi="Times New Roman" w:cs="Times New Roman"/>
          <w:color w:val="000000"/>
          <w:sz w:val="24"/>
          <w:szCs w:val="24"/>
        </w:rPr>
      </w:pPr>
    </w:p>
    <w:p w:rsidR="00F07A14" w:rsidRPr="008C36EE" w:rsidRDefault="00F07A14" w:rsidP="00F07A14">
      <w:pPr>
        <w:shd w:val="clear" w:color="auto" w:fill="FFFFFF"/>
        <w:jc w:val="both"/>
        <w:rPr>
          <w:rFonts w:ascii="Times New Roman" w:hAnsi="Times New Roman" w:cs="Times New Roman"/>
          <w:color w:val="000000"/>
          <w:sz w:val="24"/>
          <w:szCs w:val="24"/>
        </w:rPr>
      </w:pPr>
    </w:p>
    <w:p w:rsidR="00F07A14" w:rsidRPr="008C36EE" w:rsidRDefault="00F07A14" w:rsidP="00F07A14">
      <w:pPr>
        <w:shd w:val="clear" w:color="auto" w:fill="FFFFFF"/>
        <w:jc w:val="both"/>
        <w:rPr>
          <w:rFonts w:ascii="Times New Roman" w:hAnsi="Times New Roman" w:cs="Times New Roman"/>
          <w:color w:val="000000"/>
          <w:sz w:val="24"/>
          <w:szCs w:val="24"/>
        </w:rPr>
      </w:pPr>
    </w:p>
    <w:p w:rsidR="00F07A14" w:rsidRPr="008C36EE" w:rsidRDefault="00F07A14" w:rsidP="00F07A14">
      <w:pPr>
        <w:shd w:val="clear" w:color="auto" w:fill="FFFFFF"/>
        <w:jc w:val="both"/>
        <w:rPr>
          <w:rFonts w:ascii="Times New Roman" w:hAnsi="Times New Roman" w:cs="Times New Roman"/>
          <w:color w:val="000000"/>
          <w:sz w:val="24"/>
          <w:szCs w:val="24"/>
        </w:rPr>
      </w:pPr>
    </w:p>
    <w:p w:rsidR="00F07A14" w:rsidRPr="008C36EE" w:rsidRDefault="00F07A14" w:rsidP="00F07A14">
      <w:pPr>
        <w:shd w:val="clear" w:color="auto" w:fill="FFFFFF"/>
        <w:jc w:val="both"/>
        <w:rPr>
          <w:rFonts w:ascii="Times New Roman" w:hAnsi="Times New Roman" w:cs="Times New Roman"/>
          <w:color w:val="000000"/>
          <w:sz w:val="24"/>
          <w:szCs w:val="24"/>
        </w:rPr>
      </w:pPr>
    </w:p>
    <w:p w:rsidR="00F07A14" w:rsidRPr="008C36EE" w:rsidRDefault="00F07A14" w:rsidP="00F07A14">
      <w:pPr>
        <w:shd w:val="clear" w:color="auto" w:fill="FFFFFF"/>
        <w:jc w:val="both"/>
        <w:rPr>
          <w:rFonts w:ascii="Times New Roman" w:hAnsi="Times New Roman" w:cs="Times New Roman"/>
          <w:color w:val="000000"/>
          <w:sz w:val="24"/>
          <w:szCs w:val="24"/>
        </w:rPr>
      </w:pPr>
    </w:p>
    <w:p w:rsidR="00F07A14" w:rsidRPr="008C36EE" w:rsidRDefault="00F07A14" w:rsidP="00F07A14">
      <w:pPr>
        <w:shd w:val="clear" w:color="auto" w:fill="FFFFFF"/>
        <w:jc w:val="both"/>
        <w:rPr>
          <w:rFonts w:ascii="Times New Roman" w:hAnsi="Times New Roman" w:cs="Times New Roman"/>
          <w:color w:val="000000"/>
          <w:sz w:val="24"/>
          <w:szCs w:val="24"/>
        </w:rPr>
      </w:pPr>
    </w:p>
    <w:p w:rsidR="00F07A14" w:rsidRPr="008C36EE" w:rsidRDefault="00F07A14" w:rsidP="00F07A14">
      <w:pPr>
        <w:shd w:val="clear" w:color="auto" w:fill="FFFFFF"/>
        <w:jc w:val="both"/>
        <w:rPr>
          <w:rFonts w:ascii="Times New Roman" w:hAnsi="Times New Roman" w:cs="Times New Roman"/>
          <w:color w:val="000000"/>
          <w:sz w:val="24"/>
          <w:szCs w:val="24"/>
        </w:rPr>
      </w:pPr>
    </w:p>
    <w:p w:rsidR="00F07A14" w:rsidRPr="008C36EE" w:rsidRDefault="00F07A14" w:rsidP="00F07A14">
      <w:pPr>
        <w:shd w:val="clear" w:color="auto" w:fill="FFFFFF"/>
        <w:jc w:val="both"/>
        <w:rPr>
          <w:rFonts w:ascii="Times New Roman" w:hAnsi="Times New Roman" w:cs="Times New Roman"/>
          <w:color w:val="000000"/>
          <w:sz w:val="24"/>
          <w:szCs w:val="24"/>
        </w:rPr>
      </w:pPr>
    </w:p>
    <w:p w:rsidR="00F07A14" w:rsidRPr="008C36EE" w:rsidRDefault="00F07A14" w:rsidP="00F07A14">
      <w:pPr>
        <w:shd w:val="clear" w:color="auto" w:fill="FFFFFF"/>
        <w:jc w:val="both"/>
        <w:rPr>
          <w:rFonts w:ascii="Times New Roman" w:hAnsi="Times New Roman" w:cs="Times New Roman"/>
          <w:color w:val="000000"/>
          <w:sz w:val="24"/>
          <w:szCs w:val="24"/>
        </w:rPr>
      </w:pPr>
    </w:p>
    <w:p w:rsidR="00F07A14" w:rsidRPr="008C36EE" w:rsidRDefault="00F07A14" w:rsidP="00F07A14">
      <w:pPr>
        <w:shd w:val="clear" w:color="auto" w:fill="FFFFFF"/>
        <w:jc w:val="both"/>
        <w:rPr>
          <w:rFonts w:ascii="Times New Roman" w:hAnsi="Times New Roman" w:cs="Times New Roman"/>
          <w:color w:val="000000"/>
          <w:sz w:val="24"/>
          <w:szCs w:val="24"/>
        </w:rPr>
      </w:pPr>
    </w:p>
    <w:p w:rsidR="00F07A14" w:rsidRPr="008C36EE" w:rsidRDefault="00F07A14" w:rsidP="00F07A14">
      <w:pPr>
        <w:shd w:val="clear" w:color="auto" w:fill="FFFFFF"/>
        <w:jc w:val="both"/>
        <w:rPr>
          <w:rFonts w:ascii="Times New Roman" w:hAnsi="Times New Roman" w:cs="Times New Roman"/>
          <w:color w:val="000000"/>
          <w:sz w:val="24"/>
          <w:szCs w:val="24"/>
        </w:rPr>
      </w:pPr>
    </w:p>
    <w:p w:rsidR="00F07A14" w:rsidRPr="008C36EE" w:rsidRDefault="00F07A14" w:rsidP="00F07A14">
      <w:pPr>
        <w:shd w:val="clear" w:color="auto" w:fill="FFFFFF"/>
        <w:jc w:val="both"/>
        <w:rPr>
          <w:rFonts w:ascii="Times New Roman" w:hAnsi="Times New Roman" w:cs="Times New Roman"/>
          <w:color w:val="000000"/>
          <w:sz w:val="24"/>
          <w:szCs w:val="24"/>
        </w:rPr>
      </w:pPr>
    </w:p>
    <w:p w:rsidR="00F07A14" w:rsidRPr="008C36EE" w:rsidRDefault="00F07A14" w:rsidP="00F07A14">
      <w:pPr>
        <w:shd w:val="clear" w:color="auto" w:fill="FFFFFF"/>
        <w:jc w:val="both"/>
        <w:rPr>
          <w:rFonts w:ascii="Times New Roman" w:hAnsi="Times New Roman" w:cs="Times New Roman"/>
          <w:color w:val="000000"/>
          <w:sz w:val="24"/>
          <w:szCs w:val="24"/>
        </w:rPr>
      </w:pPr>
    </w:p>
    <w:p w:rsidR="00F07A14" w:rsidRPr="008C36EE" w:rsidRDefault="00F07A14" w:rsidP="00F07A14">
      <w:pPr>
        <w:shd w:val="clear" w:color="auto" w:fill="FFFFFF"/>
        <w:jc w:val="both"/>
        <w:rPr>
          <w:rFonts w:ascii="Times New Roman" w:hAnsi="Times New Roman" w:cs="Times New Roman"/>
          <w:color w:val="000000"/>
          <w:sz w:val="24"/>
          <w:szCs w:val="24"/>
        </w:rPr>
      </w:pPr>
    </w:p>
    <w:p w:rsidR="00F07A14" w:rsidRPr="008C36EE" w:rsidRDefault="00F07A14" w:rsidP="00F07A14">
      <w:pPr>
        <w:shd w:val="clear" w:color="auto" w:fill="FFFFFF"/>
        <w:jc w:val="both"/>
        <w:rPr>
          <w:rFonts w:ascii="Times New Roman" w:hAnsi="Times New Roman" w:cs="Times New Roman"/>
          <w:color w:val="000000"/>
          <w:sz w:val="24"/>
          <w:szCs w:val="24"/>
        </w:rPr>
      </w:pPr>
    </w:p>
    <w:p w:rsidR="00F07A14" w:rsidRPr="008C36EE" w:rsidRDefault="00F07A14" w:rsidP="00F07A14">
      <w:pPr>
        <w:shd w:val="clear" w:color="auto" w:fill="FFFFFF"/>
        <w:jc w:val="both"/>
        <w:rPr>
          <w:rFonts w:ascii="Times New Roman" w:hAnsi="Times New Roman" w:cs="Times New Roman"/>
          <w:color w:val="000000"/>
          <w:sz w:val="24"/>
          <w:szCs w:val="24"/>
        </w:rPr>
      </w:pPr>
    </w:p>
    <w:p w:rsidR="00F07A14" w:rsidRPr="008C36EE" w:rsidRDefault="00F07A14" w:rsidP="00F07A14">
      <w:pPr>
        <w:shd w:val="clear" w:color="auto" w:fill="FFFFFF"/>
        <w:jc w:val="both"/>
        <w:rPr>
          <w:rFonts w:ascii="Times New Roman" w:hAnsi="Times New Roman" w:cs="Times New Roman"/>
          <w:color w:val="000000"/>
          <w:sz w:val="24"/>
          <w:szCs w:val="24"/>
        </w:rPr>
      </w:pPr>
    </w:p>
    <w:p w:rsidR="00F07A14" w:rsidRPr="004A6E03" w:rsidRDefault="00F07A14" w:rsidP="00CD2973">
      <w:pPr>
        <w:jc w:val="center"/>
        <w:rPr>
          <w:rFonts w:ascii="Times New Roman" w:hAnsi="Times New Roman" w:cs="Times New Roman"/>
          <w:sz w:val="24"/>
          <w:szCs w:val="24"/>
        </w:rPr>
      </w:pPr>
    </w:p>
    <w:sectPr w:rsidR="00F07A14" w:rsidRPr="004A6E03" w:rsidSect="00DF5EAA">
      <w:footerReference w:type="default" r:id="rId11"/>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34E9" w:rsidRDefault="00AE34E9" w:rsidP="00A858FE">
      <w:r>
        <w:separator/>
      </w:r>
    </w:p>
  </w:endnote>
  <w:endnote w:type="continuationSeparator" w:id="0">
    <w:p w:rsidR="00AE34E9" w:rsidRDefault="00AE34E9"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Полужирный">
    <w:panose1 w:val="00000000000000000000"/>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Semilight"/>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2FF5" w:rsidRDefault="000C2FF5">
    <w:pPr>
      <w:pStyle w:val="af4"/>
      <w:spacing w:line="14" w:lineRule="auto"/>
      <w:rPr>
        <w:sz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34E9" w:rsidRDefault="00AE34E9" w:rsidP="00A858FE">
      <w:r>
        <w:separator/>
      </w:r>
    </w:p>
  </w:footnote>
  <w:footnote w:type="continuationSeparator" w:id="0">
    <w:p w:rsidR="00AE34E9" w:rsidRDefault="00AE34E9" w:rsidP="00A858F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A14" w:rsidRDefault="00F07A14">
    <w:pPr>
      <w:pStyle w:val="ac"/>
      <w:jc w:val="center"/>
    </w:pPr>
    <w:r>
      <w:fldChar w:fldCharType="begin"/>
    </w:r>
    <w:r>
      <w:instrText xml:space="preserve"> PAGE   \* MERGEFORMAT </w:instrText>
    </w:r>
    <w:r>
      <w:fldChar w:fldCharType="separate"/>
    </w:r>
    <w:r>
      <w:rPr>
        <w:noProof/>
      </w:rPr>
      <w:t>48</w:t>
    </w:r>
    <w:r>
      <w:rPr>
        <w:noProof/>
      </w:rPr>
      <w:fldChar w:fldCharType="end"/>
    </w:r>
  </w:p>
  <w:p w:rsidR="00F07A14" w:rsidRDefault="00F07A14">
    <w:pPr>
      <w:pStyle w:val="ac"/>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2310487"/>
      <w:docPartObj>
        <w:docPartGallery w:val="Page Numbers (Top of Page)"/>
        <w:docPartUnique/>
      </w:docPartObj>
    </w:sdtPr>
    <w:sdtEndPr/>
    <w:sdtContent>
      <w:p w:rsidR="00F07A14" w:rsidRDefault="00F07A14">
        <w:pPr>
          <w:pStyle w:val="ac"/>
          <w:jc w:val="center"/>
        </w:pPr>
        <w:r>
          <w:fldChar w:fldCharType="begin"/>
        </w:r>
        <w:r>
          <w:instrText>PAGE   \* MERGEFORMAT</w:instrText>
        </w:r>
        <w:r>
          <w:fldChar w:fldCharType="separate"/>
        </w:r>
        <w:r w:rsidR="005A6764">
          <w:rPr>
            <w:noProof/>
          </w:rPr>
          <w:t>2</w:t>
        </w:r>
        <w:r>
          <w:fldChar w:fldCharType="end"/>
        </w:r>
      </w:p>
    </w:sdtContent>
  </w:sdt>
  <w:p w:rsidR="00F07A14" w:rsidRDefault="00F07A14">
    <w:pPr>
      <w:pStyle w:val="ac"/>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A14" w:rsidRDefault="00F07A14">
    <w:pPr>
      <w:pStyle w:val="ac"/>
      <w:jc w:val="center"/>
    </w:pPr>
    <w:r>
      <w:fldChar w:fldCharType="begin"/>
    </w:r>
    <w:r>
      <w:instrText xml:space="preserve"> PAGE   \* MERGEFORMAT </w:instrText>
    </w:r>
    <w:r>
      <w:fldChar w:fldCharType="separate"/>
    </w:r>
    <w:r>
      <w:rPr>
        <w:noProof/>
      </w:rPr>
      <w:t>48</w:t>
    </w:r>
    <w:r>
      <w:rPr>
        <w:noProof/>
      </w:rPr>
      <w:fldChar w:fldCharType="end"/>
    </w:r>
  </w:p>
  <w:p w:rsidR="00F07A14" w:rsidRDefault="00F07A14">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D3478"/>
    <w:multiLevelType w:val="multilevel"/>
    <w:tmpl w:val="A260E2BA"/>
    <w:lvl w:ilvl="0">
      <w:start w:val="1"/>
      <w:numFmt w:val="decimal"/>
      <w:lvlText w:val="%1."/>
      <w:lvlJc w:val="left"/>
      <w:pPr>
        <w:ind w:left="1779" w:hanging="360"/>
      </w:pPr>
      <w:rPr>
        <w:rFonts w:ascii="Times New Roman Полужирный" w:hAnsi="Times New Roman Полужирный" w:hint="default"/>
      </w:rPr>
    </w:lvl>
    <w:lvl w:ilvl="1">
      <w:start w:val="3"/>
      <w:numFmt w:val="decimal"/>
      <w:isLgl/>
      <w:lvlText w:val="%1.%2."/>
      <w:lvlJc w:val="left"/>
      <w:pPr>
        <w:ind w:left="1779" w:hanging="360"/>
      </w:pPr>
      <w:rPr>
        <w:rFonts w:hint="default"/>
      </w:rPr>
    </w:lvl>
    <w:lvl w:ilvl="2">
      <w:start w:val="1"/>
      <w:numFmt w:val="decimal"/>
      <w:isLgl/>
      <w:lvlText w:val="%1.%2.%3."/>
      <w:lvlJc w:val="left"/>
      <w:pPr>
        <w:ind w:left="2139" w:hanging="720"/>
      </w:pPr>
      <w:rPr>
        <w:rFonts w:hint="default"/>
      </w:rPr>
    </w:lvl>
    <w:lvl w:ilvl="3">
      <w:start w:val="1"/>
      <w:numFmt w:val="decimal"/>
      <w:isLgl/>
      <w:lvlText w:val="%1.%2.%3.%4."/>
      <w:lvlJc w:val="left"/>
      <w:pPr>
        <w:ind w:left="2139" w:hanging="720"/>
      </w:pPr>
      <w:rPr>
        <w:rFonts w:hint="default"/>
      </w:rPr>
    </w:lvl>
    <w:lvl w:ilvl="4">
      <w:start w:val="1"/>
      <w:numFmt w:val="decimal"/>
      <w:isLgl/>
      <w:lvlText w:val="%1.%2.%3.%4.%5."/>
      <w:lvlJc w:val="left"/>
      <w:pPr>
        <w:ind w:left="2499" w:hanging="1080"/>
      </w:pPr>
      <w:rPr>
        <w:rFonts w:hint="default"/>
      </w:rPr>
    </w:lvl>
    <w:lvl w:ilvl="5">
      <w:start w:val="1"/>
      <w:numFmt w:val="decimal"/>
      <w:isLgl/>
      <w:lvlText w:val="%1.%2.%3.%4.%5.%6."/>
      <w:lvlJc w:val="left"/>
      <w:pPr>
        <w:ind w:left="2499" w:hanging="1080"/>
      </w:pPr>
      <w:rPr>
        <w:rFonts w:hint="default"/>
      </w:rPr>
    </w:lvl>
    <w:lvl w:ilvl="6">
      <w:start w:val="1"/>
      <w:numFmt w:val="decimal"/>
      <w:isLgl/>
      <w:lvlText w:val="%1.%2.%3.%4.%5.%6.%7."/>
      <w:lvlJc w:val="left"/>
      <w:pPr>
        <w:ind w:left="2859" w:hanging="1440"/>
      </w:pPr>
      <w:rPr>
        <w:rFonts w:hint="default"/>
      </w:rPr>
    </w:lvl>
    <w:lvl w:ilvl="7">
      <w:start w:val="1"/>
      <w:numFmt w:val="decimal"/>
      <w:isLgl/>
      <w:lvlText w:val="%1.%2.%3.%4.%5.%6.%7.%8."/>
      <w:lvlJc w:val="left"/>
      <w:pPr>
        <w:ind w:left="2859" w:hanging="1440"/>
      </w:pPr>
      <w:rPr>
        <w:rFonts w:hint="default"/>
      </w:rPr>
    </w:lvl>
    <w:lvl w:ilvl="8">
      <w:start w:val="1"/>
      <w:numFmt w:val="decimal"/>
      <w:isLgl/>
      <w:lvlText w:val="%1.%2.%3.%4.%5.%6.%7.%8.%9."/>
      <w:lvlJc w:val="left"/>
      <w:pPr>
        <w:ind w:left="3219" w:hanging="1800"/>
      </w:pPr>
      <w:rPr>
        <w:rFonts w:hint="default"/>
      </w:rPr>
    </w:lvl>
  </w:abstractNum>
  <w:abstractNum w:abstractNumId="1" w15:restartNumberingAfterBreak="0">
    <w:nsid w:val="02A17B76"/>
    <w:multiLevelType w:val="hybridMultilevel"/>
    <w:tmpl w:val="6B0AED22"/>
    <w:lvl w:ilvl="0" w:tplc="E3F011A4">
      <w:start w:val="1"/>
      <w:numFmt w:val="decimal"/>
      <w:lvlText w:val="%1."/>
      <w:lvlJc w:val="left"/>
      <w:pPr>
        <w:ind w:left="542" w:hanging="305"/>
      </w:pPr>
      <w:rPr>
        <w:rFonts w:ascii="Times New Roman" w:eastAsia="Times New Roman" w:hAnsi="Times New Roman" w:cs="Times New Roman" w:hint="default"/>
        <w:b w:val="0"/>
        <w:bCs w:val="0"/>
        <w:i w:val="0"/>
        <w:iCs w:val="0"/>
        <w:spacing w:val="0"/>
        <w:w w:val="100"/>
        <w:sz w:val="24"/>
        <w:szCs w:val="24"/>
        <w:lang w:val="ru-RU" w:eastAsia="en-US" w:bidi="ar-SA"/>
      </w:rPr>
    </w:lvl>
    <w:lvl w:ilvl="1" w:tplc="44D069FA">
      <w:numFmt w:val="bullet"/>
      <w:lvlText w:val="•"/>
      <w:lvlJc w:val="left"/>
      <w:pPr>
        <w:ind w:left="1498" w:hanging="305"/>
      </w:pPr>
      <w:rPr>
        <w:rFonts w:hint="default"/>
        <w:lang w:val="ru-RU" w:eastAsia="en-US" w:bidi="ar-SA"/>
      </w:rPr>
    </w:lvl>
    <w:lvl w:ilvl="2" w:tplc="FB1C26B8">
      <w:numFmt w:val="bullet"/>
      <w:lvlText w:val="•"/>
      <w:lvlJc w:val="left"/>
      <w:pPr>
        <w:ind w:left="2457" w:hanging="305"/>
      </w:pPr>
      <w:rPr>
        <w:rFonts w:hint="default"/>
        <w:lang w:val="ru-RU" w:eastAsia="en-US" w:bidi="ar-SA"/>
      </w:rPr>
    </w:lvl>
    <w:lvl w:ilvl="3" w:tplc="A56A62C6">
      <w:numFmt w:val="bullet"/>
      <w:lvlText w:val="•"/>
      <w:lvlJc w:val="left"/>
      <w:pPr>
        <w:ind w:left="3415" w:hanging="305"/>
      </w:pPr>
      <w:rPr>
        <w:rFonts w:hint="default"/>
        <w:lang w:val="ru-RU" w:eastAsia="en-US" w:bidi="ar-SA"/>
      </w:rPr>
    </w:lvl>
    <w:lvl w:ilvl="4" w:tplc="CDA02556">
      <w:numFmt w:val="bullet"/>
      <w:lvlText w:val="•"/>
      <w:lvlJc w:val="left"/>
      <w:pPr>
        <w:ind w:left="4374" w:hanging="305"/>
      </w:pPr>
      <w:rPr>
        <w:rFonts w:hint="default"/>
        <w:lang w:val="ru-RU" w:eastAsia="en-US" w:bidi="ar-SA"/>
      </w:rPr>
    </w:lvl>
    <w:lvl w:ilvl="5" w:tplc="9F808F30">
      <w:numFmt w:val="bullet"/>
      <w:lvlText w:val="•"/>
      <w:lvlJc w:val="left"/>
      <w:pPr>
        <w:ind w:left="5333" w:hanging="305"/>
      </w:pPr>
      <w:rPr>
        <w:rFonts w:hint="default"/>
        <w:lang w:val="ru-RU" w:eastAsia="en-US" w:bidi="ar-SA"/>
      </w:rPr>
    </w:lvl>
    <w:lvl w:ilvl="6" w:tplc="96EECA86">
      <w:numFmt w:val="bullet"/>
      <w:lvlText w:val="•"/>
      <w:lvlJc w:val="left"/>
      <w:pPr>
        <w:ind w:left="6291" w:hanging="305"/>
      </w:pPr>
      <w:rPr>
        <w:rFonts w:hint="default"/>
        <w:lang w:val="ru-RU" w:eastAsia="en-US" w:bidi="ar-SA"/>
      </w:rPr>
    </w:lvl>
    <w:lvl w:ilvl="7" w:tplc="1F1E15A6">
      <w:numFmt w:val="bullet"/>
      <w:lvlText w:val="•"/>
      <w:lvlJc w:val="left"/>
      <w:pPr>
        <w:ind w:left="7250" w:hanging="305"/>
      </w:pPr>
      <w:rPr>
        <w:rFonts w:hint="default"/>
        <w:lang w:val="ru-RU" w:eastAsia="en-US" w:bidi="ar-SA"/>
      </w:rPr>
    </w:lvl>
    <w:lvl w:ilvl="8" w:tplc="047673FC">
      <w:numFmt w:val="bullet"/>
      <w:lvlText w:val="•"/>
      <w:lvlJc w:val="left"/>
      <w:pPr>
        <w:ind w:left="8209" w:hanging="305"/>
      </w:pPr>
      <w:rPr>
        <w:rFonts w:hint="default"/>
        <w:lang w:val="ru-RU" w:eastAsia="en-US" w:bidi="ar-SA"/>
      </w:rPr>
    </w:lvl>
  </w:abstractNum>
  <w:abstractNum w:abstractNumId="2" w15:restartNumberingAfterBreak="0">
    <w:nsid w:val="03370699"/>
    <w:multiLevelType w:val="hybridMultilevel"/>
    <w:tmpl w:val="887C8D54"/>
    <w:lvl w:ilvl="0" w:tplc="603E9476">
      <w:start w:val="1"/>
      <w:numFmt w:val="decimal"/>
      <w:lvlText w:val="%1."/>
      <w:lvlJc w:val="left"/>
      <w:pPr>
        <w:ind w:left="1674" w:hanging="425"/>
      </w:pPr>
      <w:rPr>
        <w:rFonts w:ascii="Times New Roman" w:eastAsia="Times New Roman" w:hAnsi="Times New Roman" w:cs="Times New Roman" w:hint="default"/>
        <w:b w:val="0"/>
        <w:bCs w:val="0"/>
        <w:i w:val="0"/>
        <w:iCs w:val="0"/>
        <w:spacing w:val="0"/>
        <w:w w:val="100"/>
        <w:sz w:val="24"/>
        <w:szCs w:val="24"/>
        <w:lang w:val="ru-RU" w:eastAsia="en-US" w:bidi="ar-SA"/>
      </w:rPr>
    </w:lvl>
    <w:lvl w:ilvl="1" w:tplc="0146389C">
      <w:numFmt w:val="bullet"/>
      <w:lvlText w:val="•"/>
      <w:lvlJc w:val="left"/>
      <w:pPr>
        <w:ind w:left="2524" w:hanging="425"/>
      </w:pPr>
      <w:rPr>
        <w:rFonts w:hint="default"/>
        <w:lang w:val="ru-RU" w:eastAsia="en-US" w:bidi="ar-SA"/>
      </w:rPr>
    </w:lvl>
    <w:lvl w:ilvl="2" w:tplc="2B164960">
      <w:numFmt w:val="bullet"/>
      <w:lvlText w:val="•"/>
      <w:lvlJc w:val="left"/>
      <w:pPr>
        <w:ind w:left="3369" w:hanging="425"/>
      </w:pPr>
      <w:rPr>
        <w:rFonts w:hint="default"/>
        <w:lang w:val="ru-RU" w:eastAsia="en-US" w:bidi="ar-SA"/>
      </w:rPr>
    </w:lvl>
    <w:lvl w:ilvl="3" w:tplc="5CB61AA4">
      <w:numFmt w:val="bullet"/>
      <w:lvlText w:val="•"/>
      <w:lvlJc w:val="left"/>
      <w:pPr>
        <w:ind w:left="4213" w:hanging="425"/>
      </w:pPr>
      <w:rPr>
        <w:rFonts w:hint="default"/>
        <w:lang w:val="ru-RU" w:eastAsia="en-US" w:bidi="ar-SA"/>
      </w:rPr>
    </w:lvl>
    <w:lvl w:ilvl="4" w:tplc="5298EAB0">
      <w:numFmt w:val="bullet"/>
      <w:lvlText w:val="•"/>
      <w:lvlJc w:val="left"/>
      <w:pPr>
        <w:ind w:left="5058" w:hanging="425"/>
      </w:pPr>
      <w:rPr>
        <w:rFonts w:hint="default"/>
        <w:lang w:val="ru-RU" w:eastAsia="en-US" w:bidi="ar-SA"/>
      </w:rPr>
    </w:lvl>
    <w:lvl w:ilvl="5" w:tplc="FAA63538">
      <w:numFmt w:val="bullet"/>
      <w:lvlText w:val="•"/>
      <w:lvlJc w:val="left"/>
      <w:pPr>
        <w:ind w:left="5903" w:hanging="425"/>
      </w:pPr>
      <w:rPr>
        <w:rFonts w:hint="default"/>
        <w:lang w:val="ru-RU" w:eastAsia="en-US" w:bidi="ar-SA"/>
      </w:rPr>
    </w:lvl>
    <w:lvl w:ilvl="6" w:tplc="FCCE1DBA">
      <w:numFmt w:val="bullet"/>
      <w:lvlText w:val="•"/>
      <w:lvlJc w:val="left"/>
      <w:pPr>
        <w:ind w:left="6747" w:hanging="425"/>
      </w:pPr>
      <w:rPr>
        <w:rFonts w:hint="default"/>
        <w:lang w:val="ru-RU" w:eastAsia="en-US" w:bidi="ar-SA"/>
      </w:rPr>
    </w:lvl>
    <w:lvl w:ilvl="7" w:tplc="EFA65070">
      <w:numFmt w:val="bullet"/>
      <w:lvlText w:val="•"/>
      <w:lvlJc w:val="left"/>
      <w:pPr>
        <w:ind w:left="7592" w:hanging="425"/>
      </w:pPr>
      <w:rPr>
        <w:rFonts w:hint="default"/>
        <w:lang w:val="ru-RU" w:eastAsia="en-US" w:bidi="ar-SA"/>
      </w:rPr>
    </w:lvl>
    <w:lvl w:ilvl="8" w:tplc="29EC8850">
      <w:numFmt w:val="bullet"/>
      <w:lvlText w:val="•"/>
      <w:lvlJc w:val="left"/>
      <w:pPr>
        <w:ind w:left="8437" w:hanging="425"/>
      </w:pPr>
      <w:rPr>
        <w:rFonts w:hint="default"/>
        <w:lang w:val="ru-RU" w:eastAsia="en-US" w:bidi="ar-SA"/>
      </w:rPr>
    </w:lvl>
  </w:abstractNum>
  <w:abstractNum w:abstractNumId="3" w15:restartNumberingAfterBreak="0">
    <w:nsid w:val="070C757C"/>
    <w:multiLevelType w:val="multilevel"/>
    <w:tmpl w:val="AF46904A"/>
    <w:lvl w:ilvl="0">
      <w:start w:val="2"/>
      <w:numFmt w:val="decimal"/>
      <w:lvlText w:val="%1"/>
      <w:lvlJc w:val="left"/>
      <w:pPr>
        <w:ind w:left="1290" w:hanging="360"/>
      </w:pPr>
      <w:rPr>
        <w:rFonts w:hint="default"/>
        <w:lang w:val="ru-RU" w:eastAsia="en-US" w:bidi="ar-SA"/>
      </w:rPr>
    </w:lvl>
    <w:lvl w:ilvl="1">
      <w:start w:val="1"/>
      <w:numFmt w:val="decimal"/>
      <w:lvlText w:val="%1.%2"/>
      <w:lvlJc w:val="left"/>
      <w:pPr>
        <w:ind w:left="1290" w:hanging="360"/>
        <w:jc w:val="right"/>
      </w:pPr>
      <w:rPr>
        <w:rFonts w:ascii="Times New Roman" w:eastAsia="Times New Roman" w:hAnsi="Times New Roman" w:cs="Times New Roman" w:hint="default"/>
        <w:b/>
        <w:bCs/>
        <w:i w:val="0"/>
        <w:iCs w:val="0"/>
        <w:spacing w:val="0"/>
        <w:w w:val="100"/>
        <w:sz w:val="24"/>
        <w:szCs w:val="24"/>
        <w:lang w:val="ru-RU" w:eastAsia="en-US" w:bidi="ar-SA"/>
      </w:rPr>
    </w:lvl>
    <w:lvl w:ilvl="2">
      <w:numFmt w:val="bullet"/>
      <w:lvlText w:val="•"/>
      <w:lvlJc w:val="left"/>
      <w:pPr>
        <w:ind w:left="3001" w:hanging="360"/>
      </w:pPr>
      <w:rPr>
        <w:rFonts w:hint="default"/>
        <w:lang w:val="ru-RU" w:eastAsia="en-US" w:bidi="ar-SA"/>
      </w:rPr>
    </w:lvl>
    <w:lvl w:ilvl="3">
      <w:numFmt w:val="bullet"/>
      <w:lvlText w:val="•"/>
      <w:lvlJc w:val="left"/>
      <w:pPr>
        <w:ind w:left="3851" w:hanging="360"/>
      </w:pPr>
      <w:rPr>
        <w:rFonts w:hint="default"/>
        <w:lang w:val="ru-RU" w:eastAsia="en-US" w:bidi="ar-SA"/>
      </w:rPr>
    </w:lvl>
    <w:lvl w:ilvl="4">
      <w:numFmt w:val="bullet"/>
      <w:lvlText w:val="•"/>
      <w:lvlJc w:val="left"/>
      <w:pPr>
        <w:ind w:left="4702" w:hanging="360"/>
      </w:pPr>
      <w:rPr>
        <w:rFonts w:hint="default"/>
        <w:lang w:val="ru-RU" w:eastAsia="en-US" w:bidi="ar-SA"/>
      </w:rPr>
    </w:lvl>
    <w:lvl w:ilvl="5">
      <w:numFmt w:val="bullet"/>
      <w:lvlText w:val="•"/>
      <w:lvlJc w:val="left"/>
      <w:pPr>
        <w:ind w:left="5553" w:hanging="360"/>
      </w:pPr>
      <w:rPr>
        <w:rFonts w:hint="default"/>
        <w:lang w:val="ru-RU" w:eastAsia="en-US" w:bidi="ar-SA"/>
      </w:rPr>
    </w:lvl>
    <w:lvl w:ilvl="6">
      <w:numFmt w:val="bullet"/>
      <w:lvlText w:val="•"/>
      <w:lvlJc w:val="left"/>
      <w:pPr>
        <w:ind w:left="6403" w:hanging="360"/>
      </w:pPr>
      <w:rPr>
        <w:rFonts w:hint="default"/>
        <w:lang w:val="ru-RU" w:eastAsia="en-US" w:bidi="ar-SA"/>
      </w:rPr>
    </w:lvl>
    <w:lvl w:ilvl="7">
      <w:numFmt w:val="bullet"/>
      <w:lvlText w:val="•"/>
      <w:lvlJc w:val="left"/>
      <w:pPr>
        <w:ind w:left="7254" w:hanging="360"/>
      </w:pPr>
      <w:rPr>
        <w:rFonts w:hint="default"/>
        <w:lang w:val="ru-RU" w:eastAsia="en-US" w:bidi="ar-SA"/>
      </w:rPr>
    </w:lvl>
    <w:lvl w:ilvl="8">
      <w:numFmt w:val="bullet"/>
      <w:lvlText w:val="•"/>
      <w:lvlJc w:val="left"/>
      <w:pPr>
        <w:ind w:left="8105" w:hanging="360"/>
      </w:pPr>
      <w:rPr>
        <w:rFonts w:hint="default"/>
        <w:lang w:val="ru-RU" w:eastAsia="en-US" w:bidi="ar-SA"/>
      </w:rPr>
    </w:lvl>
  </w:abstractNum>
  <w:abstractNum w:abstractNumId="4"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5"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6" w15:restartNumberingAfterBreak="0">
    <w:nsid w:val="0ACA0BEA"/>
    <w:multiLevelType w:val="hybridMultilevel"/>
    <w:tmpl w:val="23A4926A"/>
    <w:lvl w:ilvl="0" w:tplc="24288CAC">
      <w:start w:val="4"/>
      <w:numFmt w:val="decimal"/>
      <w:lvlText w:val="%1."/>
      <w:lvlJc w:val="left"/>
      <w:pPr>
        <w:ind w:left="2629" w:hanging="360"/>
      </w:pPr>
      <w:rPr>
        <w:rFonts w:hint="default"/>
      </w:rPr>
    </w:lvl>
    <w:lvl w:ilvl="1" w:tplc="04190019" w:tentative="1">
      <w:start w:val="1"/>
      <w:numFmt w:val="lowerLetter"/>
      <w:lvlText w:val="%2."/>
      <w:lvlJc w:val="left"/>
      <w:pPr>
        <w:ind w:left="3349" w:hanging="360"/>
      </w:pPr>
    </w:lvl>
    <w:lvl w:ilvl="2" w:tplc="0419001B" w:tentative="1">
      <w:start w:val="1"/>
      <w:numFmt w:val="lowerRoman"/>
      <w:lvlText w:val="%3."/>
      <w:lvlJc w:val="right"/>
      <w:pPr>
        <w:ind w:left="4069" w:hanging="180"/>
      </w:pPr>
    </w:lvl>
    <w:lvl w:ilvl="3" w:tplc="0419000F" w:tentative="1">
      <w:start w:val="1"/>
      <w:numFmt w:val="decimal"/>
      <w:lvlText w:val="%4."/>
      <w:lvlJc w:val="left"/>
      <w:pPr>
        <w:ind w:left="4789" w:hanging="360"/>
      </w:pPr>
    </w:lvl>
    <w:lvl w:ilvl="4" w:tplc="04190019" w:tentative="1">
      <w:start w:val="1"/>
      <w:numFmt w:val="lowerLetter"/>
      <w:lvlText w:val="%5."/>
      <w:lvlJc w:val="left"/>
      <w:pPr>
        <w:ind w:left="5509" w:hanging="360"/>
      </w:pPr>
    </w:lvl>
    <w:lvl w:ilvl="5" w:tplc="0419001B" w:tentative="1">
      <w:start w:val="1"/>
      <w:numFmt w:val="lowerRoman"/>
      <w:lvlText w:val="%6."/>
      <w:lvlJc w:val="right"/>
      <w:pPr>
        <w:ind w:left="6229" w:hanging="180"/>
      </w:pPr>
    </w:lvl>
    <w:lvl w:ilvl="6" w:tplc="0419000F" w:tentative="1">
      <w:start w:val="1"/>
      <w:numFmt w:val="decimal"/>
      <w:lvlText w:val="%7."/>
      <w:lvlJc w:val="left"/>
      <w:pPr>
        <w:ind w:left="6949" w:hanging="360"/>
      </w:pPr>
    </w:lvl>
    <w:lvl w:ilvl="7" w:tplc="04190019" w:tentative="1">
      <w:start w:val="1"/>
      <w:numFmt w:val="lowerLetter"/>
      <w:lvlText w:val="%8."/>
      <w:lvlJc w:val="left"/>
      <w:pPr>
        <w:ind w:left="7669" w:hanging="360"/>
      </w:pPr>
    </w:lvl>
    <w:lvl w:ilvl="8" w:tplc="0419001B" w:tentative="1">
      <w:start w:val="1"/>
      <w:numFmt w:val="lowerRoman"/>
      <w:lvlText w:val="%9."/>
      <w:lvlJc w:val="right"/>
      <w:pPr>
        <w:ind w:left="8389" w:hanging="180"/>
      </w:pPr>
    </w:lvl>
  </w:abstractNum>
  <w:abstractNum w:abstractNumId="7"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0C86FD2"/>
    <w:multiLevelType w:val="hybridMultilevel"/>
    <w:tmpl w:val="4E00E3B8"/>
    <w:lvl w:ilvl="0" w:tplc="BBF07EF2">
      <w:start w:val="1"/>
      <w:numFmt w:val="decimal"/>
      <w:lvlText w:val="%1."/>
      <w:lvlJc w:val="left"/>
      <w:pPr>
        <w:ind w:left="542" w:hanging="305"/>
      </w:pPr>
      <w:rPr>
        <w:rFonts w:ascii="Times New Roman" w:eastAsia="Times New Roman" w:hAnsi="Times New Roman" w:cs="Times New Roman" w:hint="default"/>
        <w:b w:val="0"/>
        <w:bCs w:val="0"/>
        <w:i w:val="0"/>
        <w:iCs w:val="0"/>
        <w:spacing w:val="0"/>
        <w:w w:val="100"/>
        <w:sz w:val="24"/>
        <w:szCs w:val="24"/>
        <w:lang w:val="ru-RU" w:eastAsia="en-US" w:bidi="ar-SA"/>
      </w:rPr>
    </w:lvl>
    <w:lvl w:ilvl="1" w:tplc="9FB46C94">
      <w:numFmt w:val="bullet"/>
      <w:lvlText w:val="•"/>
      <w:lvlJc w:val="left"/>
      <w:pPr>
        <w:ind w:left="1498" w:hanging="305"/>
      </w:pPr>
      <w:rPr>
        <w:rFonts w:hint="default"/>
        <w:lang w:val="ru-RU" w:eastAsia="en-US" w:bidi="ar-SA"/>
      </w:rPr>
    </w:lvl>
    <w:lvl w:ilvl="2" w:tplc="C6485758">
      <w:numFmt w:val="bullet"/>
      <w:lvlText w:val="•"/>
      <w:lvlJc w:val="left"/>
      <w:pPr>
        <w:ind w:left="2457" w:hanging="305"/>
      </w:pPr>
      <w:rPr>
        <w:rFonts w:hint="default"/>
        <w:lang w:val="ru-RU" w:eastAsia="en-US" w:bidi="ar-SA"/>
      </w:rPr>
    </w:lvl>
    <w:lvl w:ilvl="3" w:tplc="467C944E">
      <w:numFmt w:val="bullet"/>
      <w:lvlText w:val="•"/>
      <w:lvlJc w:val="left"/>
      <w:pPr>
        <w:ind w:left="3415" w:hanging="305"/>
      </w:pPr>
      <w:rPr>
        <w:rFonts w:hint="default"/>
        <w:lang w:val="ru-RU" w:eastAsia="en-US" w:bidi="ar-SA"/>
      </w:rPr>
    </w:lvl>
    <w:lvl w:ilvl="4" w:tplc="07F0F932">
      <w:numFmt w:val="bullet"/>
      <w:lvlText w:val="•"/>
      <w:lvlJc w:val="left"/>
      <w:pPr>
        <w:ind w:left="4374" w:hanging="305"/>
      </w:pPr>
      <w:rPr>
        <w:rFonts w:hint="default"/>
        <w:lang w:val="ru-RU" w:eastAsia="en-US" w:bidi="ar-SA"/>
      </w:rPr>
    </w:lvl>
    <w:lvl w:ilvl="5" w:tplc="8E34D24C">
      <w:numFmt w:val="bullet"/>
      <w:lvlText w:val="•"/>
      <w:lvlJc w:val="left"/>
      <w:pPr>
        <w:ind w:left="5333" w:hanging="305"/>
      </w:pPr>
      <w:rPr>
        <w:rFonts w:hint="default"/>
        <w:lang w:val="ru-RU" w:eastAsia="en-US" w:bidi="ar-SA"/>
      </w:rPr>
    </w:lvl>
    <w:lvl w:ilvl="6" w:tplc="33DE172C">
      <w:numFmt w:val="bullet"/>
      <w:lvlText w:val="•"/>
      <w:lvlJc w:val="left"/>
      <w:pPr>
        <w:ind w:left="6291" w:hanging="305"/>
      </w:pPr>
      <w:rPr>
        <w:rFonts w:hint="default"/>
        <w:lang w:val="ru-RU" w:eastAsia="en-US" w:bidi="ar-SA"/>
      </w:rPr>
    </w:lvl>
    <w:lvl w:ilvl="7" w:tplc="52D08B2C">
      <w:numFmt w:val="bullet"/>
      <w:lvlText w:val="•"/>
      <w:lvlJc w:val="left"/>
      <w:pPr>
        <w:ind w:left="7250" w:hanging="305"/>
      </w:pPr>
      <w:rPr>
        <w:rFonts w:hint="default"/>
        <w:lang w:val="ru-RU" w:eastAsia="en-US" w:bidi="ar-SA"/>
      </w:rPr>
    </w:lvl>
    <w:lvl w:ilvl="8" w:tplc="8A5436EA">
      <w:numFmt w:val="bullet"/>
      <w:lvlText w:val="•"/>
      <w:lvlJc w:val="left"/>
      <w:pPr>
        <w:ind w:left="8209" w:hanging="305"/>
      </w:pPr>
      <w:rPr>
        <w:rFonts w:hint="default"/>
        <w:lang w:val="ru-RU" w:eastAsia="en-US" w:bidi="ar-SA"/>
      </w:rPr>
    </w:lvl>
  </w:abstractNum>
  <w:abstractNum w:abstractNumId="9"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10" w15:restartNumberingAfterBreak="0">
    <w:nsid w:val="189C4E35"/>
    <w:multiLevelType w:val="hybridMultilevel"/>
    <w:tmpl w:val="31922A38"/>
    <w:lvl w:ilvl="0" w:tplc="5024E9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26C31A0"/>
    <w:multiLevelType w:val="hybridMultilevel"/>
    <w:tmpl w:val="011AB98A"/>
    <w:lvl w:ilvl="0" w:tplc="6DC0BB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13"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5" w15:restartNumberingAfterBreak="0">
    <w:nsid w:val="3D4825E6"/>
    <w:multiLevelType w:val="hybridMultilevel"/>
    <w:tmpl w:val="F73E9ACE"/>
    <w:lvl w:ilvl="0" w:tplc="78D2AFEA">
      <w:start w:val="1"/>
      <w:numFmt w:val="decimal"/>
      <w:lvlText w:val="%1."/>
      <w:lvlJc w:val="left"/>
      <w:pPr>
        <w:ind w:left="1429" w:hanging="360"/>
      </w:pPr>
      <w:rPr>
        <w:b w:val="0"/>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42074D6F"/>
    <w:multiLevelType w:val="hybridMultilevel"/>
    <w:tmpl w:val="F73E9ACE"/>
    <w:lvl w:ilvl="0" w:tplc="78D2AFEA">
      <w:start w:val="1"/>
      <w:numFmt w:val="decimal"/>
      <w:lvlText w:val="%1."/>
      <w:lvlJc w:val="left"/>
      <w:pPr>
        <w:ind w:left="1429" w:hanging="360"/>
      </w:pPr>
      <w:rPr>
        <w:b w:val="0"/>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8"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9" w15:restartNumberingAfterBreak="0">
    <w:nsid w:val="51783D3E"/>
    <w:multiLevelType w:val="multilevel"/>
    <w:tmpl w:val="EDFED5CC"/>
    <w:lvl w:ilvl="0">
      <w:start w:val="1"/>
      <w:numFmt w:val="decimal"/>
      <w:lvlText w:val="%1."/>
      <w:lvlJc w:val="left"/>
      <w:pPr>
        <w:ind w:left="2509" w:hanging="240"/>
        <w:jc w:val="right"/>
      </w:pPr>
      <w:rPr>
        <w:rFonts w:ascii="Times New Roman" w:eastAsia="Times New Roman" w:hAnsi="Times New Roman" w:cs="Times New Roman" w:hint="default"/>
        <w:b/>
        <w:bCs/>
        <w:i w:val="0"/>
        <w:iCs w:val="0"/>
        <w:spacing w:val="0"/>
        <w:w w:val="100"/>
        <w:sz w:val="24"/>
        <w:szCs w:val="24"/>
        <w:lang w:val="ru-RU" w:eastAsia="en-US" w:bidi="ar-SA"/>
      </w:rPr>
    </w:lvl>
    <w:lvl w:ilvl="1">
      <w:start w:val="1"/>
      <w:numFmt w:val="decimal"/>
      <w:lvlText w:val="%1.%2."/>
      <w:lvlJc w:val="left"/>
      <w:pPr>
        <w:ind w:left="2689" w:hanging="420"/>
      </w:pPr>
      <w:rPr>
        <w:rFonts w:ascii="Times New Roman" w:eastAsia="Times New Roman" w:hAnsi="Times New Roman" w:cs="Times New Roman" w:hint="default"/>
        <w:b/>
        <w:bCs/>
        <w:i w:val="0"/>
        <w:iCs w:val="0"/>
        <w:spacing w:val="0"/>
        <w:w w:val="100"/>
        <w:sz w:val="24"/>
        <w:szCs w:val="24"/>
        <w:lang w:val="ru-RU" w:eastAsia="en-US" w:bidi="ar-SA"/>
      </w:rPr>
    </w:lvl>
    <w:lvl w:ilvl="2">
      <w:numFmt w:val="bullet"/>
      <w:lvlText w:val=""/>
      <w:lvlJc w:val="left"/>
      <w:pPr>
        <w:ind w:left="222" w:hanging="425"/>
      </w:pPr>
      <w:rPr>
        <w:rFonts w:ascii="Symbol" w:eastAsia="Symbol" w:hAnsi="Symbol" w:cs="Symbol" w:hint="default"/>
        <w:b w:val="0"/>
        <w:bCs w:val="0"/>
        <w:i w:val="0"/>
        <w:iCs w:val="0"/>
        <w:spacing w:val="0"/>
        <w:w w:val="100"/>
        <w:sz w:val="24"/>
        <w:szCs w:val="24"/>
        <w:lang w:val="ru-RU" w:eastAsia="en-US" w:bidi="ar-SA"/>
      </w:rPr>
    </w:lvl>
    <w:lvl w:ilvl="3">
      <w:numFmt w:val="bullet"/>
      <w:lvlText w:val="•"/>
      <w:lvlJc w:val="left"/>
      <w:pPr>
        <w:ind w:left="3960" w:hanging="425"/>
      </w:pPr>
      <w:rPr>
        <w:rFonts w:hint="default"/>
        <w:lang w:val="ru-RU" w:eastAsia="en-US" w:bidi="ar-SA"/>
      </w:rPr>
    </w:lvl>
    <w:lvl w:ilvl="4">
      <w:numFmt w:val="bullet"/>
      <w:lvlText w:val="•"/>
      <w:lvlJc w:val="left"/>
      <w:pPr>
        <w:ind w:left="4795" w:hanging="425"/>
      </w:pPr>
      <w:rPr>
        <w:rFonts w:hint="default"/>
        <w:lang w:val="ru-RU" w:eastAsia="en-US" w:bidi="ar-SA"/>
      </w:rPr>
    </w:lvl>
    <w:lvl w:ilvl="5">
      <w:numFmt w:val="bullet"/>
      <w:lvlText w:val="•"/>
      <w:lvlJc w:val="left"/>
      <w:pPr>
        <w:ind w:left="5630" w:hanging="425"/>
      </w:pPr>
      <w:rPr>
        <w:rFonts w:hint="default"/>
        <w:lang w:val="ru-RU" w:eastAsia="en-US" w:bidi="ar-SA"/>
      </w:rPr>
    </w:lvl>
    <w:lvl w:ilvl="6">
      <w:numFmt w:val="bullet"/>
      <w:lvlText w:val="•"/>
      <w:lvlJc w:val="left"/>
      <w:pPr>
        <w:ind w:left="6465" w:hanging="425"/>
      </w:pPr>
      <w:rPr>
        <w:rFonts w:hint="default"/>
        <w:lang w:val="ru-RU" w:eastAsia="en-US" w:bidi="ar-SA"/>
      </w:rPr>
    </w:lvl>
    <w:lvl w:ilvl="7">
      <w:numFmt w:val="bullet"/>
      <w:lvlText w:val="•"/>
      <w:lvlJc w:val="left"/>
      <w:pPr>
        <w:ind w:left="7300" w:hanging="425"/>
      </w:pPr>
      <w:rPr>
        <w:rFonts w:hint="default"/>
        <w:lang w:val="ru-RU" w:eastAsia="en-US" w:bidi="ar-SA"/>
      </w:rPr>
    </w:lvl>
    <w:lvl w:ilvl="8">
      <w:numFmt w:val="bullet"/>
      <w:lvlText w:val="•"/>
      <w:lvlJc w:val="left"/>
      <w:pPr>
        <w:ind w:left="8136" w:hanging="425"/>
      </w:pPr>
      <w:rPr>
        <w:rFonts w:hint="default"/>
        <w:lang w:val="ru-RU" w:eastAsia="en-US" w:bidi="ar-SA"/>
      </w:rPr>
    </w:lvl>
  </w:abstractNum>
  <w:abstractNum w:abstractNumId="20" w15:restartNumberingAfterBreak="0">
    <w:nsid w:val="5A5E1D9E"/>
    <w:multiLevelType w:val="hybridMultilevel"/>
    <w:tmpl w:val="F73E9ACE"/>
    <w:lvl w:ilvl="0" w:tplc="78D2AFEA">
      <w:start w:val="1"/>
      <w:numFmt w:val="decimal"/>
      <w:lvlText w:val="%1."/>
      <w:lvlJc w:val="left"/>
      <w:pPr>
        <w:ind w:left="1429" w:hanging="360"/>
      </w:pPr>
      <w:rPr>
        <w:b w:val="0"/>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15:restartNumberingAfterBreak="0">
    <w:nsid w:val="733046B0"/>
    <w:multiLevelType w:val="hybridMultilevel"/>
    <w:tmpl w:val="FC804012"/>
    <w:lvl w:ilvl="0" w:tplc="5024E9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B3F7319"/>
    <w:multiLevelType w:val="multilevel"/>
    <w:tmpl w:val="8F9602A6"/>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2"/>
  </w:num>
  <w:num w:numId="2">
    <w:abstractNumId w:val="12"/>
  </w:num>
  <w:num w:numId="3">
    <w:abstractNumId w:val="21"/>
  </w:num>
  <w:num w:numId="4">
    <w:abstractNumId w:val="13"/>
  </w:num>
  <w:num w:numId="5">
    <w:abstractNumId w:val="9"/>
  </w:num>
  <w:num w:numId="6">
    <w:abstractNumId w:val="4"/>
  </w:num>
  <w:num w:numId="7">
    <w:abstractNumId w:val="18"/>
  </w:num>
  <w:num w:numId="8">
    <w:abstractNumId w:val="7"/>
  </w:num>
  <w:num w:numId="9">
    <w:abstractNumId w:val="14"/>
  </w:num>
  <w:num w:numId="10">
    <w:abstractNumId w:val="5"/>
  </w:num>
  <w:num w:numId="11">
    <w:abstractNumId w:val="17"/>
  </w:num>
  <w:num w:numId="12">
    <w:abstractNumId w:val="24"/>
  </w:num>
  <w:num w:numId="13">
    <w:abstractNumId w:val="23"/>
  </w:num>
  <w:num w:numId="14">
    <w:abstractNumId w:val="0"/>
  </w:num>
  <w:num w:numId="15">
    <w:abstractNumId w:val="10"/>
  </w:num>
  <w:num w:numId="16">
    <w:abstractNumId w:val="25"/>
  </w:num>
  <w:num w:numId="17">
    <w:abstractNumId w:val="11"/>
  </w:num>
  <w:num w:numId="18">
    <w:abstractNumId w:val="16"/>
  </w:num>
  <w:num w:numId="19">
    <w:abstractNumId w:val="20"/>
  </w:num>
  <w:num w:numId="20">
    <w:abstractNumId w:val="15"/>
  </w:num>
  <w:num w:numId="21">
    <w:abstractNumId w:val="3"/>
  </w:num>
  <w:num w:numId="22">
    <w:abstractNumId w:val="26"/>
  </w:num>
  <w:num w:numId="23">
    <w:abstractNumId w:val="19"/>
  </w:num>
  <w:num w:numId="24">
    <w:abstractNumId w:val="2"/>
  </w:num>
  <w:num w:numId="25">
    <w:abstractNumId w:val="1"/>
  </w:num>
  <w:num w:numId="26">
    <w:abstractNumId w:val="8"/>
  </w:num>
  <w:num w:numId="27">
    <w:abstractNumId w:val="6"/>
  </w:num>
  <w:numIdMacAtCleanup w:val="10"/>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varovohk">
    <w15:presenceInfo w15:providerId="None" w15:userId="Uvarovoh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2217F"/>
    <w:rsid w:val="0000394E"/>
    <w:rsid w:val="00004A33"/>
    <w:rsid w:val="000079C3"/>
    <w:rsid w:val="00007F70"/>
    <w:rsid w:val="000112BC"/>
    <w:rsid w:val="00011EE3"/>
    <w:rsid w:val="00012459"/>
    <w:rsid w:val="000143A1"/>
    <w:rsid w:val="000156CF"/>
    <w:rsid w:val="00017700"/>
    <w:rsid w:val="000179F8"/>
    <w:rsid w:val="00021F15"/>
    <w:rsid w:val="00024733"/>
    <w:rsid w:val="000274BC"/>
    <w:rsid w:val="000310CB"/>
    <w:rsid w:val="00042069"/>
    <w:rsid w:val="000509FF"/>
    <w:rsid w:val="00060FFC"/>
    <w:rsid w:val="00064407"/>
    <w:rsid w:val="0007128F"/>
    <w:rsid w:val="00083B9B"/>
    <w:rsid w:val="0008464C"/>
    <w:rsid w:val="0008627A"/>
    <w:rsid w:val="0008639E"/>
    <w:rsid w:val="0008772C"/>
    <w:rsid w:val="00087B5D"/>
    <w:rsid w:val="00087CF5"/>
    <w:rsid w:val="000936BD"/>
    <w:rsid w:val="000954F6"/>
    <w:rsid w:val="00095B39"/>
    <w:rsid w:val="00095EB2"/>
    <w:rsid w:val="00095EBD"/>
    <w:rsid w:val="00095EC1"/>
    <w:rsid w:val="000968BE"/>
    <w:rsid w:val="000A0EFF"/>
    <w:rsid w:val="000A13D5"/>
    <w:rsid w:val="000A17B0"/>
    <w:rsid w:val="000A19C6"/>
    <w:rsid w:val="000A3529"/>
    <w:rsid w:val="000A41FA"/>
    <w:rsid w:val="000A4B35"/>
    <w:rsid w:val="000A54E1"/>
    <w:rsid w:val="000A6952"/>
    <w:rsid w:val="000A796E"/>
    <w:rsid w:val="000B06F4"/>
    <w:rsid w:val="000B34EF"/>
    <w:rsid w:val="000B4F66"/>
    <w:rsid w:val="000B5B5D"/>
    <w:rsid w:val="000B6521"/>
    <w:rsid w:val="000C2FF5"/>
    <w:rsid w:val="000C3AB8"/>
    <w:rsid w:val="000C5DE0"/>
    <w:rsid w:val="000D4FB5"/>
    <w:rsid w:val="000D6D2B"/>
    <w:rsid w:val="000E2D3D"/>
    <w:rsid w:val="000E2D5E"/>
    <w:rsid w:val="000E5DF0"/>
    <w:rsid w:val="000E6DD2"/>
    <w:rsid w:val="000E6DE9"/>
    <w:rsid w:val="000F19BA"/>
    <w:rsid w:val="000F33E9"/>
    <w:rsid w:val="000F419D"/>
    <w:rsid w:val="000F5587"/>
    <w:rsid w:val="000F7723"/>
    <w:rsid w:val="001001BE"/>
    <w:rsid w:val="00100F1D"/>
    <w:rsid w:val="0010264D"/>
    <w:rsid w:val="001029C2"/>
    <w:rsid w:val="0011295E"/>
    <w:rsid w:val="00114F45"/>
    <w:rsid w:val="00115C97"/>
    <w:rsid w:val="00115D46"/>
    <w:rsid w:val="00117316"/>
    <w:rsid w:val="001173F0"/>
    <w:rsid w:val="00117DB9"/>
    <w:rsid w:val="001244C3"/>
    <w:rsid w:val="00131795"/>
    <w:rsid w:val="0013186F"/>
    <w:rsid w:val="00132B46"/>
    <w:rsid w:val="00134858"/>
    <w:rsid w:val="00135CE3"/>
    <w:rsid w:val="00136220"/>
    <w:rsid w:val="00136C56"/>
    <w:rsid w:val="00137F0D"/>
    <w:rsid w:val="00143A71"/>
    <w:rsid w:val="00144EE1"/>
    <w:rsid w:val="00146C6E"/>
    <w:rsid w:val="00147140"/>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2868"/>
    <w:rsid w:val="00183D21"/>
    <w:rsid w:val="0018446A"/>
    <w:rsid w:val="00185FEC"/>
    <w:rsid w:val="00187560"/>
    <w:rsid w:val="001926E3"/>
    <w:rsid w:val="001944D3"/>
    <w:rsid w:val="00196996"/>
    <w:rsid w:val="00197F9A"/>
    <w:rsid w:val="001A38DD"/>
    <w:rsid w:val="001A5DA5"/>
    <w:rsid w:val="001A6B4D"/>
    <w:rsid w:val="001A723D"/>
    <w:rsid w:val="001B0022"/>
    <w:rsid w:val="001B2F9F"/>
    <w:rsid w:val="001C3496"/>
    <w:rsid w:val="001C3659"/>
    <w:rsid w:val="001E4527"/>
    <w:rsid w:val="001F3287"/>
    <w:rsid w:val="001F38D5"/>
    <w:rsid w:val="001F47BF"/>
    <w:rsid w:val="001F7412"/>
    <w:rsid w:val="002003DB"/>
    <w:rsid w:val="002005BD"/>
    <w:rsid w:val="00200AFE"/>
    <w:rsid w:val="00200BCC"/>
    <w:rsid w:val="002019BC"/>
    <w:rsid w:val="0020413C"/>
    <w:rsid w:val="00205982"/>
    <w:rsid w:val="00207F28"/>
    <w:rsid w:val="00214055"/>
    <w:rsid w:val="00217CBC"/>
    <w:rsid w:val="002221E1"/>
    <w:rsid w:val="00223530"/>
    <w:rsid w:val="00223558"/>
    <w:rsid w:val="00224680"/>
    <w:rsid w:val="00235942"/>
    <w:rsid w:val="00235CC4"/>
    <w:rsid w:val="002415E0"/>
    <w:rsid w:val="00246043"/>
    <w:rsid w:val="0024748B"/>
    <w:rsid w:val="00247667"/>
    <w:rsid w:val="00250BEC"/>
    <w:rsid w:val="002513D8"/>
    <w:rsid w:val="00252C9A"/>
    <w:rsid w:val="0025322E"/>
    <w:rsid w:val="00253B49"/>
    <w:rsid w:val="002540E5"/>
    <w:rsid w:val="0025505C"/>
    <w:rsid w:val="0025748B"/>
    <w:rsid w:val="002608A2"/>
    <w:rsid w:val="0026104A"/>
    <w:rsid w:val="00261A98"/>
    <w:rsid w:val="00262466"/>
    <w:rsid w:val="002634CE"/>
    <w:rsid w:val="00264925"/>
    <w:rsid w:val="00270B26"/>
    <w:rsid w:val="00280ABA"/>
    <w:rsid w:val="00284E57"/>
    <w:rsid w:val="002862C4"/>
    <w:rsid w:val="00286521"/>
    <w:rsid w:val="00286EA2"/>
    <w:rsid w:val="002879BA"/>
    <w:rsid w:val="00290CA1"/>
    <w:rsid w:val="00291E7B"/>
    <w:rsid w:val="002945C8"/>
    <w:rsid w:val="002978D7"/>
    <w:rsid w:val="002A19FA"/>
    <w:rsid w:val="002A1FF0"/>
    <w:rsid w:val="002A24A8"/>
    <w:rsid w:val="002A400A"/>
    <w:rsid w:val="002A538D"/>
    <w:rsid w:val="002B0050"/>
    <w:rsid w:val="002B1DFE"/>
    <w:rsid w:val="002B54BE"/>
    <w:rsid w:val="002C3739"/>
    <w:rsid w:val="002C4B17"/>
    <w:rsid w:val="002C75C7"/>
    <w:rsid w:val="002D0503"/>
    <w:rsid w:val="002D326E"/>
    <w:rsid w:val="002D49B6"/>
    <w:rsid w:val="002E1DFD"/>
    <w:rsid w:val="002E5A9A"/>
    <w:rsid w:val="002E64F6"/>
    <w:rsid w:val="002E6F96"/>
    <w:rsid w:val="002E752C"/>
    <w:rsid w:val="002F0184"/>
    <w:rsid w:val="002F03DF"/>
    <w:rsid w:val="002F1408"/>
    <w:rsid w:val="002F72AB"/>
    <w:rsid w:val="00301E56"/>
    <w:rsid w:val="0030202C"/>
    <w:rsid w:val="00303406"/>
    <w:rsid w:val="0030728C"/>
    <w:rsid w:val="0031061A"/>
    <w:rsid w:val="00310E7E"/>
    <w:rsid w:val="00312533"/>
    <w:rsid w:val="00314663"/>
    <w:rsid w:val="00314CB1"/>
    <w:rsid w:val="00317107"/>
    <w:rsid w:val="003172EE"/>
    <w:rsid w:val="0032315D"/>
    <w:rsid w:val="00324B82"/>
    <w:rsid w:val="003261D2"/>
    <w:rsid w:val="00326B77"/>
    <w:rsid w:val="003271B8"/>
    <w:rsid w:val="00332233"/>
    <w:rsid w:val="003369AE"/>
    <w:rsid w:val="00340F33"/>
    <w:rsid w:val="003419B4"/>
    <w:rsid w:val="00343F5D"/>
    <w:rsid w:val="00347551"/>
    <w:rsid w:val="003520FD"/>
    <w:rsid w:val="00356292"/>
    <w:rsid w:val="0036387B"/>
    <w:rsid w:val="003649A3"/>
    <w:rsid w:val="003664B6"/>
    <w:rsid w:val="00367F9E"/>
    <w:rsid w:val="00372DD2"/>
    <w:rsid w:val="0037624A"/>
    <w:rsid w:val="00376544"/>
    <w:rsid w:val="00376830"/>
    <w:rsid w:val="003801CC"/>
    <w:rsid w:val="00381F0B"/>
    <w:rsid w:val="003858D1"/>
    <w:rsid w:val="00392EEE"/>
    <w:rsid w:val="00395A9E"/>
    <w:rsid w:val="003A0480"/>
    <w:rsid w:val="003A1C1F"/>
    <w:rsid w:val="003A4C71"/>
    <w:rsid w:val="003A50A3"/>
    <w:rsid w:val="003A61FF"/>
    <w:rsid w:val="003A66E9"/>
    <w:rsid w:val="003B060B"/>
    <w:rsid w:val="003B4577"/>
    <w:rsid w:val="003B46DB"/>
    <w:rsid w:val="003B62BD"/>
    <w:rsid w:val="003B6459"/>
    <w:rsid w:val="003B7149"/>
    <w:rsid w:val="003B7C0D"/>
    <w:rsid w:val="003C50D0"/>
    <w:rsid w:val="003C5638"/>
    <w:rsid w:val="003E3944"/>
    <w:rsid w:val="003E53A2"/>
    <w:rsid w:val="003E679E"/>
    <w:rsid w:val="003E7D10"/>
    <w:rsid w:val="003F2DBF"/>
    <w:rsid w:val="003F46FC"/>
    <w:rsid w:val="003F6821"/>
    <w:rsid w:val="003F7CE2"/>
    <w:rsid w:val="003F7D5F"/>
    <w:rsid w:val="00400709"/>
    <w:rsid w:val="00401C28"/>
    <w:rsid w:val="004058EC"/>
    <w:rsid w:val="00412DCD"/>
    <w:rsid w:val="00413206"/>
    <w:rsid w:val="004156BF"/>
    <w:rsid w:val="00420636"/>
    <w:rsid w:val="004211E4"/>
    <w:rsid w:val="00421B42"/>
    <w:rsid w:val="00421DCE"/>
    <w:rsid w:val="004229AC"/>
    <w:rsid w:val="004240C2"/>
    <w:rsid w:val="004324E0"/>
    <w:rsid w:val="00433CDF"/>
    <w:rsid w:val="004342D4"/>
    <w:rsid w:val="00434DA2"/>
    <w:rsid w:val="00437EDC"/>
    <w:rsid w:val="00440D35"/>
    <w:rsid w:val="00443FB5"/>
    <w:rsid w:val="004444DE"/>
    <w:rsid w:val="0044451D"/>
    <w:rsid w:val="00446975"/>
    <w:rsid w:val="00450FC7"/>
    <w:rsid w:val="00453ED1"/>
    <w:rsid w:val="00456D18"/>
    <w:rsid w:val="0045771E"/>
    <w:rsid w:val="00457DBB"/>
    <w:rsid w:val="004603A3"/>
    <w:rsid w:val="00462238"/>
    <w:rsid w:val="004626BE"/>
    <w:rsid w:val="00465279"/>
    <w:rsid w:val="004722A0"/>
    <w:rsid w:val="00473D92"/>
    <w:rsid w:val="00480045"/>
    <w:rsid w:val="0048030D"/>
    <w:rsid w:val="004806A0"/>
    <w:rsid w:val="004809D9"/>
    <w:rsid w:val="00492877"/>
    <w:rsid w:val="00494B4A"/>
    <w:rsid w:val="004A1B5A"/>
    <w:rsid w:val="004A6E03"/>
    <w:rsid w:val="004A715C"/>
    <w:rsid w:val="004A7CA8"/>
    <w:rsid w:val="004B0E9E"/>
    <w:rsid w:val="004B2C5C"/>
    <w:rsid w:val="004B2C7D"/>
    <w:rsid w:val="004B4175"/>
    <w:rsid w:val="004C2EC8"/>
    <w:rsid w:val="004C3CA8"/>
    <w:rsid w:val="004C66DC"/>
    <w:rsid w:val="004D0C83"/>
    <w:rsid w:val="004D41E5"/>
    <w:rsid w:val="004D6CDF"/>
    <w:rsid w:val="004E036F"/>
    <w:rsid w:val="004E1592"/>
    <w:rsid w:val="004E50CF"/>
    <w:rsid w:val="004F030E"/>
    <w:rsid w:val="004F19D7"/>
    <w:rsid w:val="004F4197"/>
    <w:rsid w:val="004F57EE"/>
    <w:rsid w:val="004F5C5E"/>
    <w:rsid w:val="004F60DA"/>
    <w:rsid w:val="00500294"/>
    <w:rsid w:val="00502E27"/>
    <w:rsid w:val="00502EC1"/>
    <w:rsid w:val="00502F97"/>
    <w:rsid w:val="00503509"/>
    <w:rsid w:val="005038E6"/>
    <w:rsid w:val="005052BF"/>
    <w:rsid w:val="00505834"/>
    <w:rsid w:val="0051713F"/>
    <w:rsid w:val="0052763B"/>
    <w:rsid w:val="00527ABA"/>
    <w:rsid w:val="00533319"/>
    <w:rsid w:val="00533582"/>
    <w:rsid w:val="00537C30"/>
    <w:rsid w:val="00541CBB"/>
    <w:rsid w:val="005438AD"/>
    <w:rsid w:val="00543932"/>
    <w:rsid w:val="00550283"/>
    <w:rsid w:val="005551BB"/>
    <w:rsid w:val="0055753C"/>
    <w:rsid w:val="00562CE2"/>
    <w:rsid w:val="00563484"/>
    <w:rsid w:val="00563A19"/>
    <w:rsid w:val="005643D7"/>
    <w:rsid w:val="0056478F"/>
    <w:rsid w:val="005648CA"/>
    <w:rsid w:val="005714CE"/>
    <w:rsid w:val="00574913"/>
    <w:rsid w:val="0058000F"/>
    <w:rsid w:val="0058028C"/>
    <w:rsid w:val="00583426"/>
    <w:rsid w:val="005852C3"/>
    <w:rsid w:val="00585658"/>
    <w:rsid w:val="005857F1"/>
    <w:rsid w:val="00587FF5"/>
    <w:rsid w:val="005905EF"/>
    <w:rsid w:val="005910B9"/>
    <w:rsid w:val="00594D59"/>
    <w:rsid w:val="005A07FC"/>
    <w:rsid w:val="005A2B38"/>
    <w:rsid w:val="005A4B0B"/>
    <w:rsid w:val="005A6764"/>
    <w:rsid w:val="005B059C"/>
    <w:rsid w:val="005B0DE7"/>
    <w:rsid w:val="005B2AC8"/>
    <w:rsid w:val="005B719D"/>
    <w:rsid w:val="005C3984"/>
    <w:rsid w:val="005C3B91"/>
    <w:rsid w:val="005C636E"/>
    <w:rsid w:val="005C6504"/>
    <w:rsid w:val="005C6A3A"/>
    <w:rsid w:val="005C7265"/>
    <w:rsid w:val="005D0B9C"/>
    <w:rsid w:val="005D45EB"/>
    <w:rsid w:val="005D7117"/>
    <w:rsid w:val="005E1251"/>
    <w:rsid w:val="005E2A95"/>
    <w:rsid w:val="005E3887"/>
    <w:rsid w:val="005E62FC"/>
    <w:rsid w:val="005E666F"/>
    <w:rsid w:val="005E6C1D"/>
    <w:rsid w:val="005E767F"/>
    <w:rsid w:val="005F254D"/>
    <w:rsid w:val="005F3B87"/>
    <w:rsid w:val="005F3BA8"/>
    <w:rsid w:val="005F496B"/>
    <w:rsid w:val="005F59C7"/>
    <w:rsid w:val="005F647B"/>
    <w:rsid w:val="005F727D"/>
    <w:rsid w:val="00600817"/>
    <w:rsid w:val="0060207D"/>
    <w:rsid w:val="006034DE"/>
    <w:rsid w:val="006035D9"/>
    <w:rsid w:val="0061235E"/>
    <w:rsid w:val="00612B9D"/>
    <w:rsid w:val="00615954"/>
    <w:rsid w:val="00620976"/>
    <w:rsid w:val="00620EAC"/>
    <w:rsid w:val="006229A4"/>
    <w:rsid w:val="00635015"/>
    <w:rsid w:val="00635C66"/>
    <w:rsid w:val="00636315"/>
    <w:rsid w:val="00640C5A"/>
    <w:rsid w:val="00650455"/>
    <w:rsid w:val="0065575E"/>
    <w:rsid w:val="00656A72"/>
    <w:rsid w:val="00661BCB"/>
    <w:rsid w:val="00663DF9"/>
    <w:rsid w:val="00665678"/>
    <w:rsid w:val="006672FE"/>
    <w:rsid w:val="0067045C"/>
    <w:rsid w:val="0067255A"/>
    <w:rsid w:val="00673ADD"/>
    <w:rsid w:val="006758CE"/>
    <w:rsid w:val="00677DF5"/>
    <w:rsid w:val="00680EE4"/>
    <w:rsid w:val="0068119B"/>
    <w:rsid w:val="0068198B"/>
    <w:rsid w:val="006841BF"/>
    <w:rsid w:val="00693608"/>
    <w:rsid w:val="00693846"/>
    <w:rsid w:val="00697D60"/>
    <w:rsid w:val="006A31C0"/>
    <w:rsid w:val="006A4AF7"/>
    <w:rsid w:val="006A4F00"/>
    <w:rsid w:val="006A5CE2"/>
    <w:rsid w:val="006A77F8"/>
    <w:rsid w:val="006B0501"/>
    <w:rsid w:val="006B1F6D"/>
    <w:rsid w:val="006B29DD"/>
    <w:rsid w:val="006B5310"/>
    <w:rsid w:val="006B6001"/>
    <w:rsid w:val="006C0C35"/>
    <w:rsid w:val="006C0C53"/>
    <w:rsid w:val="006C1743"/>
    <w:rsid w:val="006C5629"/>
    <w:rsid w:val="006D036B"/>
    <w:rsid w:val="006D1C4C"/>
    <w:rsid w:val="006D3A82"/>
    <w:rsid w:val="006D4C3D"/>
    <w:rsid w:val="006D76DB"/>
    <w:rsid w:val="006E29B8"/>
    <w:rsid w:val="006E319A"/>
    <w:rsid w:val="006E5039"/>
    <w:rsid w:val="006E5130"/>
    <w:rsid w:val="006E666B"/>
    <w:rsid w:val="006E7FF4"/>
    <w:rsid w:val="006F0E0C"/>
    <w:rsid w:val="006F20CF"/>
    <w:rsid w:val="006F239E"/>
    <w:rsid w:val="006F440D"/>
    <w:rsid w:val="006F7C5D"/>
    <w:rsid w:val="00700409"/>
    <w:rsid w:val="00701D4A"/>
    <w:rsid w:val="00702866"/>
    <w:rsid w:val="00702A02"/>
    <w:rsid w:val="0070724D"/>
    <w:rsid w:val="0071057A"/>
    <w:rsid w:val="007112DA"/>
    <w:rsid w:val="00711ECC"/>
    <w:rsid w:val="007129CE"/>
    <w:rsid w:val="00713285"/>
    <w:rsid w:val="00720C0C"/>
    <w:rsid w:val="0072121D"/>
    <w:rsid w:val="007217B1"/>
    <w:rsid w:val="00724DBC"/>
    <w:rsid w:val="00724EC2"/>
    <w:rsid w:val="007271F1"/>
    <w:rsid w:val="00731549"/>
    <w:rsid w:val="00733FA0"/>
    <w:rsid w:val="007340DE"/>
    <w:rsid w:val="00734895"/>
    <w:rsid w:val="0074040E"/>
    <w:rsid w:val="007408DC"/>
    <w:rsid w:val="00741526"/>
    <w:rsid w:val="0074288A"/>
    <w:rsid w:val="00743120"/>
    <w:rsid w:val="007438FA"/>
    <w:rsid w:val="00744FD5"/>
    <w:rsid w:val="007452B6"/>
    <w:rsid w:val="007533BB"/>
    <w:rsid w:val="007533BF"/>
    <w:rsid w:val="0075494A"/>
    <w:rsid w:val="00754BF2"/>
    <w:rsid w:val="00754F3C"/>
    <w:rsid w:val="00761C8A"/>
    <w:rsid w:val="00762720"/>
    <w:rsid w:val="00763EEA"/>
    <w:rsid w:val="0076514F"/>
    <w:rsid w:val="007661E7"/>
    <w:rsid w:val="0077014D"/>
    <w:rsid w:val="00770390"/>
    <w:rsid w:val="007707E9"/>
    <w:rsid w:val="00771A82"/>
    <w:rsid w:val="00774C93"/>
    <w:rsid w:val="00774CB0"/>
    <w:rsid w:val="00781491"/>
    <w:rsid w:val="007823B8"/>
    <w:rsid w:val="00782EFC"/>
    <w:rsid w:val="00783A45"/>
    <w:rsid w:val="00784B56"/>
    <w:rsid w:val="00785307"/>
    <w:rsid w:val="007863C1"/>
    <w:rsid w:val="007900D3"/>
    <w:rsid w:val="0079234D"/>
    <w:rsid w:val="007A1BB6"/>
    <w:rsid w:val="007A233F"/>
    <w:rsid w:val="007A5547"/>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174A"/>
    <w:rsid w:val="007D1AEF"/>
    <w:rsid w:val="007D2E71"/>
    <w:rsid w:val="007D4E5D"/>
    <w:rsid w:val="007D61D3"/>
    <w:rsid w:val="007E00E1"/>
    <w:rsid w:val="007E1F34"/>
    <w:rsid w:val="007E2ACA"/>
    <w:rsid w:val="007E3D13"/>
    <w:rsid w:val="007E5D87"/>
    <w:rsid w:val="007F104D"/>
    <w:rsid w:val="007F1FD0"/>
    <w:rsid w:val="007F72BC"/>
    <w:rsid w:val="008018C7"/>
    <w:rsid w:val="00802A37"/>
    <w:rsid w:val="00811910"/>
    <w:rsid w:val="008129C8"/>
    <w:rsid w:val="00812A02"/>
    <w:rsid w:val="00815CB5"/>
    <w:rsid w:val="0081775B"/>
    <w:rsid w:val="00820155"/>
    <w:rsid w:val="0082217F"/>
    <w:rsid w:val="008221DB"/>
    <w:rsid w:val="00824A07"/>
    <w:rsid w:val="008276F3"/>
    <w:rsid w:val="0083014A"/>
    <w:rsid w:val="0083183C"/>
    <w:rsid w:val="008336C6"/>
    <w:rsid w:val="00833D7A"/>
    <w:rsid w:val="00834523"/>
    <w:rsid w:val="0083567F"/>
    <w:rsid w:val="00836F4A"/>
    <w:rsid w:val="008453F1"/>
    <w:rsid w:val="00845F27"/>
    <w:rsid w:val="00847EE4"/>
    <w:rsid w:val="00851896"/>
    <w:rsid w:val="008523DE"/>
    <w:rsid w:val="00857232"/>
    <w:rsid w:val="008613FA"/>
    <w:rsid w:val="0086178E"/>
    <w:rsid w:val="00866E9A"/>
    <w:rsid w:val="0086709B"/>
    <w:rsid w:val="00870AA2"/>
    <w:rsid w:val="008714EF"/>
    <w:rsid w:val="008729B7"/>
    <w:rsid w:val="008739EF"/>
    <w:rsid w:val="00873A92"/>
    <w:rsid w:val="00883D79"/>
    <w:rsid w:val="00884560"/>
    <w:rsid w:val="008855EA"/>
    <w:rsid w:val="008868C5"/>
    <w:rsid w:val="00887AD5"/>
    <w:rsid w:val="00890538"/>
    <w:rsid w:val="00892CA5"/>
    <w:rsid w:val="008932E1"/>
    <w:rsid w:val="00894E1C"/>
    <w:rsid w:val="008961CD"/>
    <w:rsid w:val="00896ADF"/>
    <w:rsid w:val="00896BB3"/>
    <w:rsid w:val="008A0E73"/>
    <w:rsid w:val="008A14EA"/>
    <w:rsid w:val="008A1F52"/>
    <w:rsid w:val="008A298A"/>
    <w:rsid w:val="008A3434"/>
    <w:rsid w:val="008A492C"/>
    <w:rsid w:val="008A5787"/>
    <w:rsid w:val="008A6342"/>
    <w:rsid w:val="008B7222"/>
    <w:rsid w:val="008C3C0E"/>
    <w:rsid w:val="008D00EF"/>
    <w:rsid w:val="008D2BCE"/>
    <w:rsid w:val="008D7032"/>
    <w:rsid w:val="008E0047"/>
    <w:rsid w:val="008E19E9"/>
    <w:rsid w:val="008E329E"/>
    <w:rsid w:val="008E444A"/>
    <w:rsid w:val="008E712C"/>
    <w:rsid w:val="008E7C9D"/>
    <w:rsid w:val="008F225F"/>
    <w:rsid w:val="008F4F1D"/>
    <w:rsid w:val="008F578C"/>
    <w:rsid w:val="008F68D0"/>
    <w:rsid w:val="0090012C"/>
    <w:rsid w:val="00900FFA"/>
    <w:rsid w:val="00901CFE"/>
    <w:rsid w:val="00903316"/>
    <w:rsid w:val="0090672D"/>
    <w:rsid w:val="00906981"/>
    <w:rsid w:val="0091257D"/>
    <w:rsid w:val="00914158"/>
    <w:rsid w:val="009166B7"/>
    <w:rsid w:val="00917222"/>
    <w:rsid w:val="0092062D"/>
    <w:rsid w:val="009207E9"/>
    <w:rsid w:val="00924566"/>
    <w:rsid w:val="00924FF0"/>
    <w:rsid w:val="009250A7"/>
    <w:rsid w:val="00925C1B"/>
    <w:rsid w:val="00926E7B"/>
    <w:rsid w:val="00927A58"/>
    <w:rsid w:val="009314A7"/>
    <w:rsid w:val="0093278C"/>
    <w:rsid w:val="00933A88"/>
    <w:rsid w:val="00934A19"/>
    <w:rsid w:val="009355B2"/>
    <w:rsid w:val="009356AB"/>
    <w:rsid w:val="00943133"/>
    <w:rsid w:val="009433CC"/>
    <w:rsid w:val="009436C7"/>
    <w:rsid w:val="00943A3D"/>
    <w:rsid w:val="00946EA9"/>
    <w:rsid w:val="00951D9B"/>
    <w:rsid w:val="00953536"/>
    <w:rsid w:val="0095409B"/>
    <w:rsid w:val="0095419B"/>
    <w:rsid w:val="009559C1"/>
    <w:rsid w:val="00955D56"/>
    <w:rsid w:val="009562FC"/>
    <w:rsid w:val="0095653B"/>
    <w:rsid w:val="00956668"/>
    <w:rsid w:val="00956F4C"/>
    <w:rsid w:val="00957401"/>
    <w:rsid w:val="00957653"/>
    <w:rsid w:val="009604DC"/>
    <w:rsid w:val="00962AFE"/>
    <w:rsid w:val="009644CA"/>
    <w:rsid w:val="00966893"/>
    <w:rsid w:val="009763A5"/>
    <w:rsid w:val="0097666B"/>
    <w:rsid w:val="00985111"/>
    <w:rsid w:val="00985130"/>
    <w:rsid w:val="00986EEC"/>
    <w:rsid w:val="00987700"/>
    <w:rsid w:val="00987E61"/>
    <w:rsid w:val="00990BCD"/>
    <w:rsid w:val="009A0AAA"/>
    <w:rsid w:val="009A1DFB"/>
    <w:rsid w:val="009A4D9F"/>
    <w:rsid w:val="009B6A77"/>
    <w:rsid w:val="009B7136"/>
    <w:rsid w:val="009C121E"/>
    <w:rsid w:val="009C2C4C"/>
    <w:rsid w:val="009C5AF6"/>
    <w:rsid w:val="009D3727"/>
    <w:rsid w:val="009D709B"/>
    <w:rsid w:val="009E44E8"/>
    <w:rsid w:val="009E57EA"/>
    <w:rsid w:val="009E5C87"/>
    <w:rsid w:val="009E7AD5"/>
    <w:rsid w:val="009F6FDA"/>
    <w:rsid w:val="00A0276D"/>
    <w:rsid w:val="00A055DC"/>
    <w:rsid w:val="00A06CD6"/>
    <w:rsid w:val="00A07404"/>
    <w:rsid w:val="00A10B16"/>
    <w:rsid w:val="00A10FBD"/>
    <w:rsid w:val="00A12848"/>
    <w:rsid w:val="00A12CBE"/>
    <w:rsid w:val="00A20347"/>
    <w:rsid w:val="00A21972"/>
    <w:rsid w:val="00A21A63"/>
    <w:rsid w:val="00A23EC8"/>
    <w:rsid w:val="00A26ABD"/>
    <w:rsid w:val="00A2739F"/>
    <w:rsid w:val="00A324EB"/>
    <w:rsid w:val="00A33D52"/>
    <w:rsid w:val="00A3570A"/>
    <w:rsid w:val="00A37E46"/>
    <w:rsid w:val="00A413E0"/>
    <w:rsid w:val="00A41920"/>
    <w:rsid w:val="00A42948"/>
    <w:rsid w:val="00A43059"/>
    <w:rsid w:val="00A43132"/>
    <w:rsid w:val="00A4393D"/>
    <w:rsid w:val="00A54E6F"/>
    <w:rsid w:val="00A55A51"/>
    <w:rsid w:val="00A561D6"/>
    <w:rsid w:val="00A5663F"/>
    <w:rsid w:val="00A577A4"/>
    <w:rsid w:val="00A63431"/>
    <w:rsid w:val="00A6653D"/>
    <w:rsid w:val="00A669C3"/>
    <w:rsid w:val="00A679AA"/>
    <w:rsid w:val="00A71768"/>
    <w:rsid w:val="00A718AD"/>
    <w:rsid w:val="00A73A61"/>
    <w:rsid w:val="00A77FF8"/>
    <w:rsid w:val="00A858FE"/>
    <w:rsid w:val="00A92CA3"/>
    <w:rsid w:val="00A92DA2"/>
    <w:rsid w:val="00A936C2"/>
    <w:rsid w:val="00A94AF6"/>
    <w:rsid w:val="00A9500D"/>
    <w:rsid w:val="00AA0619"/>
    <w:rsid w:val="00AA1B7A"/>
    <w:rsid w:val="00AA30B8"/>
    <w:rsid w:val="00AA447C"/>
    <w:rsid w:val="00AA538C"/>
    <w:rsid w:val="00AA5BD1"/>
    <w:rsid w:val="00AA6DDA"/>
    <w:rsid w:val="00AA7F68"/>
    <w:rsid w:val="00AB1C3A"/>
    <w:rsid w:val="00AB3372"/>
    <w:rsid w:val="00AB6F52"/>
    <w:rsid w:val="00AC0E3D"/>
    <w:rsid w:val="00AC4AB1"/>
    <w:rsid w:val="00AC58B5"/>
    <w:rsid w:val="00AD1AEA"/>
    <w:rsid w:val="00AD32F1"/>
    <w:rsid w:val="00AE34E9"/>
    <w:rsid w:val="00AE4631"/>
    <w:rsid w:val="00AE57D4"/>
    <w:rsid w:val="00AE6F05"/>
    <w:rsid w:val="00AF06F0"/>
    <w:rsid w:val="00AF28AC"/>
    <w:rsid w:val="00AF2BD9"/>
    <w:rsid w:val="00AF777F"/>
    <w:rsid w:val="00B00D17"/>
    <w:rsid w:val="00B01238"/>
    <w:rsid w:val="00B01A4F"/>
    <w:rsid w:val="00B04261"/>
    <w:rsid w:val="00B049BF"/>
    <w:rsid w:val="00B0786A"/>
    <w:rsid w:val="00B07A59"/>
    <w:rsid w:val="00B103AE"/>
    <w:rsid w:val="00B1086B"/>
    <w:rsid w:val="00B115E3"/>
    <w:rsid w:val="00B15148"/>
    <w:rsid w:val="00B179A4"/>
    <w:rsid w:val="00B20A56"/>
    <w:rsid w:val="00B21841"/>
    <w:rsid w:val="00B25BC4"/>
    <w:rsid w:val="00B31E1D"/>
    <w:rsid w:val="00B329CE"/>
    <w:rsid w:val="00B4086B"/>
    <w:rsid w:val="00B421C2"/>
    <w:rsid w:val="00B432BF"/>
    <w:rsid w:val="00B4535B"/>
    <w:rsid w:val="00B47A03"/>
    <w:rsid w:val="00B53CFE"/>
    <w:rsid w:val="00B54002"/>
    <w:rsid w:val="00B54813"/>
    <w:rsid w:val="00B5795F"/>
    <w:rsid w:val="00B663FB"/>
    <w:rsid w:val="00B66728"/>
    <w:rsid w:val="00B72DCE"/>
    <w:rsid w:val="00B7348D"/>
    <w:rsid w:val="00B7450D"/>
    <w:rsid w:val="00B756B3"/>
    <w:rsid w:val="00B75A33"/>
    <w:rsid w:val="00B773DA"/>
    <w:rsid w:val="00B77C27"/>
    <w:rsid w:val="00B816D2"/>
    <w:rsid w:val="00B821EC"/>
    <w:rsid w:val="00B82FA8"/>
    <w:rsid w:val="00B83151"/>
    <w:rsid w:val="00B84D8C"/>
    <w:rsid w:val="00B84FBE"/>
    <w:rsid w:val="00B908BE"/>
    <w:rsid w:val="00B908E8"/>
    <w:rsid w:val="00B9365F"/>
    <w:rsid w:val="00B97A66"/>
    <w:rsid w:val="00BA0293"/>
    <w:rsid w:val="00BA16FD"/>
    <w:rsid w:val="00BA3E55"/>
    <w:rsid w:val="00BB40E8"/>
    <w:rsid w:val="00BB67DA"/>
    <w:rsid w:val="00BC02B0"/>
    <w:rsid w:val="00BC07BC"/>
    <w:rsid w:val="00BC1BE2"/>
    <w:rsid w:val="00BC3058"/>
    <w:rsid w:val="00BC51F6"/>
    <w:rsid w:val="00BC7A2E"/>
    <w:rsid w:val="00BC7FF8"/>
    <w:rsid w:val="00BD1B3F"/>
    <w:rsid w:val="00BD1C92"/>
    <w:rsid w:val="00BD6203"/>
    <w:rsid w:val="00BD6A9B"/>
    <w:rsid w:val="00BD744C"/>
    <w:rsid w:val="00BE142E"/>
    <w:rsid w:val="00BE320C"/>
    <w:rsid w:val="00BE4590"/>
    <w:rsid w:val="00BE6E29"/>
    <w:rsid w:val="00BE79AA"/>
    <w:rsid w:val="00BF07DC"/>
    <w:rsid w:val="00BF20DB"/>
    <w:rsid w:val="00BF2E82"/>
    <w:rsid w:val="00BF7FA9"/>
    <w:rsid w:val="00C02D01"/>
    <w:rsid w:val="00C03480"/>
    <w:rsid w:val="00C0458D"/>
    <w:rsid w:val="00C0645F"/>
    <w:rsid w:val="00C067FC"/>
    <w:rsid w:val="00C079B1"/>
    <w:rsid w:val="00C10568"/>
    <w:rsid w:val="00C11CA7"/>
    <w:rsid w:val="00C12101"/>
    <w:rsid w:val="00C162D4"/>
    <w:rsid w:val="00C1709A"/>
    <w:rsid w:val="00C17D5E"/>
    <w:rsid w:val="00C22785"/>
    <w:rsid w:val="00C328C9"/>
    <w:rsid w:val="00C341D6"/>
    <w:rsid w:val="00C347FC"/>
    <w:rsid w:val="00C34FE7"/>
    <w:rsid w:val="00C35B20"/>
    <w:rsid w:val="00C36BD4"/>
    <w:rsid w:val="00C4001E"/>
    <w:rsid w:val="00C40043"/>
    <w:rsid w:val="00C422A9"/>
    <w:rsid w:val="00C42E37"/>
    <w:rsid w:val="00C455CE"/>
    <w:rsid w:val="00C4573C"/>
    <w:rsid w:val="00C460EE"/>
    <w:rsid w:val="00C471C3"/>
    <w:rsid w:val="00C500FE"/>
    <w:rsid w:val="00C55112"/>
    <w:rsid w:val="00C62CF2"/>
    <w:rsid w:val="00C632F2"/>
    <w:rsid w:val="00C63897"/>
    <w:rsid w:val="00C63DF3"/>
    <w:rsid w:val="00C64571"/>
    <w:rsid w:val="00C7085A"/>
    <w:rsid w:val="00C70BB1"/>
    <w:rsid w:val="00C712C3"/>
    <w:rsid w:val="00C7352F"/>
    <w:rsid w:val="00C743DA"/>
    <w:rsid w:val="00C7516E"/>
    <w:rsid w:val="00C7536E"/>
    <w:rsid w:val="00C809CD"/>
    <w:rsid w:val="00C81E65"/>
    <w:rsid w:val="00C83797"/>
    <w:rsid w:val="00C87179"/>
    <w:rsid w:val="00C878C8"/>
    <w:rsid w:val="00C95532"/>
    <w:rsid w:val="00CA2333"/>
    <w:rsid w:val="00CA2C06"/>
    <w:rsid w:val="00CA4094"/>
    <w:rsid w:val="00CA551B"/>
    <w:rsid w:val="00CA7760"/>
    <w:rsid w:val="00CB2490"/>
    <w:rsid w:val="00CB4004"/>
    <w:rsid w:val="00CB403D"/>
    <w:rsid w:val="00CB503D"/>
    <w:rsid w:val="00CB56F2"/>
    <w:rsid w:val="00CB5F72"/>
    <w:rsid w:val="00CB6F71"/>
    <w:rsid w:val="00CB70AF"/>
    <w:rsid w:val="00CB71D8"/>
    <w:rsid w:val="00CC02F7"/>
    <w:rsid w:val="00CC0E54"/>
    <w:rsid w:val="00CC325B"/>
    <w:rsid w:val="00CC74BA"/>
    <w:rsid w:val="00CC7BD0"/>
    <w:rsid w:val="00CD0013"/>
    <w:rsid w:val="00CD2973"/>
    <w:rsid w:val="00CD4574"/>
    <w:rsid w:val="00CD7348"/>
    <w:rsid w:val="00CD7BAB"/>
    <w:rsid w:val="00CE15B7"/>
    <w:rsid w:val="00CE39E8"/>
    <w:rsid w:val="00CE7D23"/>
    <w:rsid w:val="00CF71C2"/>
    <w:rsid w:val="00D005AA"/>
    <w:rsid w:val="00D03070"/>
    <w:rsid w:val="00D04B8D"/>
    <w:rsid w:val="00D0680D"/>
    <w:rsid w:val="00D1179D"/>
    <w:rsid w:val="00D120D8"/>
    <w:rsid w:val="00D132AD"/>
    <w:rsid w:val="00D16112"/>
    <w:rsid w:val="00D170EC"/>
    <w:rsid w:val="00D21459"/>
    <w:rsid w:val="00D22F17"/>
    <w:rsid w:val="00D234A7"/>
    <w:rsid w:val="00D24FFA"/>
    <w:rsid w:val="00D26616"/>
    <w:rsid w:val="00D3052A"/>
    <w:rsid w:val="00D3146B"/>
    <w:rsid w:val="00D32104"/>
    <w:rsid w:val="00D32F37"/>
    <w:rsid w:val="00D34A9C"/>
    <w:rsid w:val="00D34AB2"/>
    <w:rsid w:val="00D34BAC"/>
    <w:rsid w:val="00D35113"/>
    <w:rsid w:val="00D36405"/>
    <w:rsid w:val="00D3763E"/>
    <w:rsid w:val="00D40AE9"/>
    <w:rsid w:val="00D42432"/>
    <w:rsid w:val="00D42481"/>
    <w:rsid w:val="00D43D26"/>
    <w:rsid w:val="00D5097A"/>
    <w:rsid w:val="00D54A74"/>
    <w:rsid w:val="00D56731"/>
    <w:rsid w:val="00D63987"/>
    <w:rsid w:val="00D67E36"/>
    <w:rsid w:val="00D72739"/>
    <w:rsid w:val="00D742DE"/>
    <w:rsid w:val="00D778FA"/>
    <w:rsid w:val="00D77A1B"/>
    <w:rsid w:val="00D80FCB"/>
    <w:rsid w:val="00D820D4"/>
    <w:rsid w:val="00D825F9"/>
    <w:rsid w:val="00D84816"/>
    <w:rsid w:val="00D86513"/>
    <w:rsid w:val="00D86789"/>
    <w:rsid w:val="00D902F4"/>
    <w:rsid w:val="00D91ADA"/>
    <w:rsid w:val="00D9386E"/>
    <w:rsid w:val="00D93919"/>
    <w:rsid w:val="00D94E86"/>
    <w:rsid w:val="00DA0089"/>
    <w:rsid w:val="00DA15F1"/>
    <w:rsid w:val="00DA2D6C"/>
    <w:rsid w:val="00DA6D9B"/>
    <w:rsid w:val="00DA7D58"/>
    <w:rsid w:val="00DB7055"/>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68E"/>
    <w:rsid w:val="00DF0A07"/>
    <w:rsid w:val="00DF1EFC"/>
    <w:rsid w:val="00DF435E"/>
    <w:rsid w:val="00DF5A57"/>
    <w:rsid w:val="00DF5EAA"/>
    <w:rsid w:val="00DF5FAC"/>
    <w:rsid w:val="00DF68CA"/>
    <w:rsid w:val="00E01CE5"/>
    <w:rsid w:val="00E04831"/>
    <w:rsid w:val="00E06E2E"/>
    <w:rsid w:val="00E070A2"/>
    <w:rsid w:val="00E10A30"/>
    <w:rsid w:val="00E10B85"/>
    <w:rsid w:val="00E11C84"/>
    <w:rsid w:val="00E129BC"/>
    <w:rsid w:val="00E17F05"/>
    <w:rsid w:val="00E22BB1"/>
    <w:rsid w:val="00E2393C"/>
    <w:rsid w:val="00E32AE3"/>
    <w:rsid w:val="00E32D81"/>
    <w:rsid w:val="00E35630"/>
    <w:rsid w:val="00E35BDB"/>
    <w:rsid w:val="00E370AF"/>
    <w:rsid w:val="00E40A99"/>
    <w:rsid w:val="00E40C10"/>
    <w:rsid w:val="00E41C93"/>
    <w:rsid w:val="00E426F9"/>
    <w:rsid w:val="00E464D0"/>
    <w:rsid w:val="00E466F8"/>
    <w:rsid w:val="00E517B1"/>
    <w:rsid w:val="00E52B01"/>
    <w:rsid w:val="00E53F23"/>
    <w:rsid w:val="00E5788D"/>
    <w:rsid w:val="00E57C3A"/>
    <w:rsid w:val="00E6032F"/>
    <w:rsid w:val="00E611A4"/>
    <w:rsid w:val="00E61E26"/>
    <w:rsid w:val="00E62D19"/>
    <w:rsid w:val="00E6379F"/>
    <w:rsid w:val="00E67A4E"/>
    <w:rsid w:val="00E71284"/>
    <w:rsid w:val="00E71A55"/>
    <w:rsid w:val="00E738DD"/>
    <w:rsid w:val="00E7530E"/>
    <w:rsid w:val="00E759C8"/>
    <w:rsid w:val="00E765B1"/>
    <w:rsid w:val="00E77C0C"/>
    <w:rsid w:val="00E8091B"/>
    <w:rsid w:val="00E810A5"/>
    <w:rsid w:val="00E82BD5"/>
    <w:rsid w:val="00E84B65"/>
    <w:rsid w:val="00E8549B"/>
    <w:rsid w:val="00E85ADD"/>
    <w:rsid w:val="00E91799"/>
    <w:rsid w:val="00E969F8"/>
    <w:rsid w:val="00EA5B86"/>
    <w:rsid w:val="00EA6E1D"/>
    <w:rsid w:val="00EB0057"/>
    <w:rsid w:val="00EB0134"/>
    <w:rsid w:val="00EB2414"/>
    <w:rsid w:val="00EB4BFC"/>
    <w:rsid w:val="00EB4DFB"/>
    <w:rsid w:val="00EB5BB1"/>
    <w:rsid w:val="00EB651B"/>
    <w:rsid w:val="00EB7056"/>
    <w:rsid w:val="00EC09F6"/>
    <w:rsid w:val="00EC1C3E"/>
    <w:rsid w:val="00EC55B4"/>
    <w:rsid w:val="00EC5E35"/>
    <w:rsid w:val="00EC7722"/>
    <w:rsid w:val="00ED0B47"/>
    <w:rsid w:val="00ED2880"/>
    <w:rsid w:val="00ED6170"/>
    <w:rsid w:val="00EE0DFF"/>
    <w:rsid w:val="00EE625F"/>
    <w:rsid w:val="00EF00AF"/>
    <w:rsid w:val="00EF09B2"/>
    <w:rsid w:val="00EF167F"/>
    <w:rsid w:val="00EF5E14"/>
    <w:rsid w:val="00F00D1F"/>
    <w:rsid w:val="00F013BA"/>
    <w:rsid w:val="00F01EA2"/>
    <w:rsid w:val="00F03597"/>
    <w:rsid w:val="00F06054"/>
    <w:rsid w:val="00F07A14"/>
    <w:rsid w:val="00F10B34"/>
    <w:rsid w:val="00F1150F"/>
    <w:rsid w:val="00F1278D"/>
    <w:rsid w:val="00F12CC6"/>
    <w:rsid w:val="00F14F08"/>
    <w:rsid w:val="00F1687F"/>
    <w:rsid w:val="00F1799E"/>
    <w:rsid w:val="00F245D0"/>
    <w:rsid w:val="00F24C37"/>
    <w:rsid w:val="00F31A64"/>
    <w:rsid w:val="00F323B7"/>
    <w:rsid w:val="00F36E61"/>
    <w:rsid w:val="00F40FD5"/>
    <w:rsid w:val="00F42B0D"/>
    <w:rsid w:val="00F44812"/>
    <w:rsid w:val="00F44ED6"/>
    <w:rsid w:val="00F453F7"/>
    <w:rsid w:val="00F47596"/>
    <w:rsid w:val="00F509BC"/>
    <w:rsid w:val="00F51D4D"/>
    <w:rsid w:val="00F53139"/>
    <w:rsid w:val="00F5373D"/>
    <w:rsid w:val="00F54598"/>
    <w:rsid w:val="00F56026"/>
    <w:rsid w:val="00F60D0E"/>
    <w:rsid w:val="00F62DD3"/>
    <w:rsid w:val="00F63E6B"/>
    <w:rsid w:val="00F64E28"/>
    <w:rsid w:val="00F666EC"/>
    <w:rsid w:val="00F70A68"/>
    <w:rsid w:val="00F716DB"/>
    <w:rsid w:val="00F7330E"/>
    <w:rsid w:val="00F735C1"/>
    <w:rsid w:val="00F77D1D"/>
    <w:rsid w:val="00F80C94"/>
    <w:rsid w:val="00F80ECD"/>
    <w:rsid w:val="00F876CD"/>
    <w:rsid w:val="00F87CCB"/>
    <w:rsid w:val="00F92178"/>
    <w:rsid w:val="00F92959"/>
    <w:rsid w:val="00F93DF1"/>
    <w:rsid w:val="00F94F60"/>
    <w:rsid w:val="00F9569D"/>
    <w:rsid w:val="00F95B81"/>
    <w:rsid w:val="00FA67F6"/>
    <w:rsid w:val="00FA77B1"/>
    <w:rsid w:val="00FB2082"/>
    <w:rsid w:val="00FB371B"/>
    <w:rsid w:val="00FB3D56"/>
    <w:rsid w:val="00FB50A0"/>
    <w:rsid w:val="00FC1BE0"/>
    <w:rsid w:val="00FC41CA"/>
    <w:rsid w:val="00FC6123"/>
    <w:rsid w:val="00FC6B8F"/>
    <w:rsid w:val="00FD01E7"/>
    <w:rsid w:val="00FD0E3A"/>
    <w:rsid w:val="00FD1B9F"/>
    <w:rsid w:val="00FD2187"/>
    <w:rsid w:val="00FD541B"/>
    <w:rsid w:val="00FE1961"/>
    <w:rsid w:val="00FE21B6"/>
    <w:rsid w:val="00FE2990"/>
    <w:rsid w:val="00FE351E"/>
    <w:rsid w:val="00FE5BA7"/>
    <w:rsid w:val="00FE617C"/>
    <w:rsid w:val="00FE71C4"/>
    <w:rsid w:val="00FE7458"/>
    <w:rsid w:val="00FE7E5F"/>
    <w:rsid w:val="00FF0072"/>
    <w:rsid w:val="00FF31F5"/>
    <w:rsid w:val="00FF35BB"/>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145EE2"/>
  <w15:docId w15:val="{D9EF6544-8F61-435B-9B97-FEC669B7F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1FF"/>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uiPriority w:val="1"/>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1"/>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4">
    <w:name w:val="Раздел 1.1"/>
    <w:basedOn w:val="af8"/>
    <w:link w:val="115"/>
    <w:uiPriority w:val="99"/>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eastAsia="ru-RU"/>
    </w:rPr>
  </w:style>
  <w:style w:type="character" w:customStyle="1" w:styleId="115">
    <w:name w:val="Раздел 1.1 Знак"/>
    <w:basedOn w:val="af9"/>
    <w:link w:val="114"/>
    <w:uiPriority w:val="99"/>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UnresolvedMention">
    <w:name w:val="Unresolved Mention"/>
    <w:basedOn w:val="a0"/>
    <w:uiPriority w:val="99"/>
    <w:semiHidden/>
    <w:unhideWhenUsed/>
    <w:rsid w:val="00955D56"/>
    <w:rPr>
      <w:color w:val="605E5C"/>
      <w:shd w:val="clear" w:color="auto" w:fill="E1DFDD"/>
    </w:rPr>
  </w:style>
  <w:style w:type="character" w:customStyle="1" w:styleId="211pt">
    <w:name w:val="Основной текст (2) + 11 pt"/>
    <w:rsid w:val="00473D92"/>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9pt">
    <w:name w:val="Основной текст (2) + 9 pt"/>
    <w:rsid w:val="00473D92"/>
    <w:rPr>
      <w:rFonts w:ascii="Arial Unicode MS" w:eastAsia="Arial Unicode MS" w:hAnsi="Arial Unicode MS" w:cs="Arial Unicode MS"/>
      <w:b w:val="0"/>
      <w:bCs w:val="0"/>
      <w:i w:val="0"/>
      <w:iCs w:val="0"/>
      <w:smallCaps w:val="0"/>
      <w:strike w:val="0"/>
      <w:color w:val="000000"/>
      <w:spacing w:val="0"/>
      <w:w w:val="100"/>
      <w:position w:val="0"/>
      <w:sz w:val="18"/>
      <w:szCs w:val="18"/>
      <w:u w:val="none"/>
      <w:shd w:val="clear" w:color="auto" w:fill="FFFFFF"/>
      <w:lang w:val="ru-RU" w:eastAsia="ru-RU" w:bidi="ru-RU"/>
    </w:rPr>
  </w:style>
  <w:style w:type="paragraph" w:customStyle="1" w:styleId="c4">
    <w:name w:val="c4"/>
    <w:basedOn w:val="a"/>
    <w:uiPriority w:val="99"/>
    <w:rsid w:val="002540E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3">
    <w:name w:val="c3"/>
    <w:basedOn w:val="a0"/>
    <w:uiPriority w:val="99"/>
    <w:rsid w:val="002540E5"/>
    <w:rPr>
      <w:rFonts w:cs="Times New Roman"/>
    </w:rPr>
  </w:style>
  <w:style w:type="character" w:customStyle="1" w:styleId="c9">
    <w:name w:val="c9"/>
    <w:basedOn w:val="a0"/>
    <w:uiPriority w:val="99"/>
    <w:rsid w:val="002540E5"/>
    <w:rPr>
      <w:rFonts w:cs="Times New Roman"/>
    </w:rPr>
  </w:style>
  <w:style w:type="character" w:customStyle="1" w:styleId="c22">
    <w:name w:val="c22"/>
    <w:basedOn w:val="a0"/>
    <w:uiPriority w:val="99"/>
    <w:rsid w:val="002540E5"/>
    <w:rPr>
      <w:rFonts w:cs="Times New Roman"/>
    </w:rPr>
  </w:style>
  <w:style w:type="character" w:customStyle="1" w:styleId="c23">
    <w:name w:val="c23"/>
    <w:basedOn w:val="a0"/>
    <w:uiPriority w:val="99"/>
    <w:rsid w:val="00A4393D"/>
    <w:rPr>
      <w:rFonts w:cs="Times New Roman"/>
    </w:rPr>
  </w:style>
  <w:style w:type="paragraph" w:customStyle="1" w:styleId="c28">
    <w:name w:val="c28"/>
    <w:basedOn w:val="a"/>
    <w:uiPriority w:val="99"/>
    <w:rsid w:val="00A4393D"/>
    <w:pPr>
      <w:spacing w:before="100" w:beforeAutospacing="1" w:after="100" w:afterAutospacing="1"/>
    </w:pPr>
    <w:rPr>
      <w:rFonts w:ascii="Times New Roman" w:eastAsia="Calibri" w:hAnsi="Times New Roman" w:cs="Times New Roman"/>
      <w:sz w:val="24"/>
      <w:szCs w:val="24"/>
      <w:lang w:eastAsia="ru-RU"/>
    </w:rPr>
  </w:style>
  <w:style w:type="paragraph" w:customStyle="1" w:styleId="p9">
    <w:name w:val="p9"/>
    <w:basedOn w:val="a"/>
    <w:uiPriority w:val="99"/>
    <w:rsid w:val="00A4393D"/>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s10">
    <w:name w:val="s10"/>
    <w:basedOn w:val="a0"/>
    <w:uiPriority w:val="99"/>
    <w:rsid w:val="00A4393D"/>
    <w:rPr>
      <w:rFonts w:cs="Times New Roman"/>
    </w:rPr>
  </w:style>
  <w:style w:type="paragraph" w:customStyle="1" w:styleId="p42">
    <w:name w:val="p42"/>
    <w:basedOn w:val="a"/>
    <w:uiPriority w:val="99"/>
    <w:rsid w:val="00A4393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20">
    <w:name w:val="p20"/>
    <w:basedOn w:val="a"/>
    <w:uiPriority w:val="99"/>
    <w:rsid w:val="00A4393D"/>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s9">
    <w:name w:val="s9"/>
    <w:basedOn w:val="a0"/>
    <w:uiPriority w:val="99"/>
    <w:rsid w:val="004A6E03"/>
    <w:rPr>
      <w:rFonts w:cs="Times New Roman"/>
    </w:rPr>
  </w:style>
  <w:style w:type="paragraph" w:customStyle="1" w:styleId="211">
    <w:name w:val="Основной текст с отступом 21"/>
    <w:basedOn w:val="a"/>
    <w:rsid w:val="00A718AD"/>
    <w:pPr>
      <w:suppressAutoHyphens/>
      <w:spacing w:after="120" w:line="480" w:lineRule="auto"/>
      <w:ind w:left="283"/>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779373736">
      <w:bodyDiv w:val="1"/>
      <w:marLeft w:val="0"/>
      <w:marRight w:val="0"/>
      <w:marTop w:val="0"/>
      <w:marBottom w:val="0"/>
      <w:divBdr>
        <w:top w:val="none" w:sz="0" w:space="0" w:color="auto"/>
        <w:left w:val="none" w:sz="0" w:space="0" w:color="auto"/>
        <w:bottom w:val="none" w:sz="0" w:space="0" w:color="auto"/>
        <w:right w:val="none" w:sz="0" w:space="0" w:color="auto"/>
      </w:divBdr>
    </w:div>
    <w:div w:id="1792087046">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 w:id="2115055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80EDC-FC2B-46E2-9EA1-1EC9E09B1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709</TotalTime>
  <Pages>12</Pages>
  <Words>2110</Words>
  <Characters>12030</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14112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Uvarovohk</cp:lastModifiedBy>
  <cp:revision>108</cp:revision>
  <cp:lastPrinted>2024-05-24T06:03:00Z</cp:lastPrinted>
  <dcterms:created xsi:type="dcterms:W3CDTF">2024-05-15T06:11:00Z</dcterms:created>
  <dcterms:modified xsi:type="dcterms:W3CDTF">2024-11-25T08:40:00Z</dcterms:modified>
</cp:coreProperties>
</file>